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F0895" w14:textId="7E97C92E" w:rsidR="00C5443F" w:rsidRPr="000A1AA0" w:rsidRDefault="00C5443F" w:rsidP="00867C94">
      <w:pPr>
        <w:bidi/>
        <w:spacing w:before="240" w:after="0" w:line="240" w:lineRule="auto"/>
        <w:ind w:right="-22"/>
        <w:jc w:val="both"/>
        <w:rPr>
          <w:rFonts w:ascii="Audi Type" w:hAnsi="Audi Type" w:cs="GE SS Text Medium"/>
          <w:color w:val="000000"/>
          <w:sz w:val="28"/>
          <w:szCs w:val="28"/>
          <w:rtl/>
        </w:rPr>
      </w:pPr>
      <w:r w:rsidRPr="000A1AA0">
        <w:rPr>
          <w:rFonts w:ascii="Audi Type" w:hAnsi="Audi Type" w:cs="GE SS Text Medium"/>
          <w:color w:val="000000"/>
          <w:sz w:val="28"/>
          <w:szCs w:val="28"/>
          <w:rtl/>
        </w:rPr>
        <w:t xml:space="preserve">تجربة </w:t>
      </w:r>
      <w:r w:rsidRPr="00697124">
        <w:rPr>
          <w:rFonts w:ascii="Audi Type" w:hAnsi="Audi Type" w:cs="GE SS Text Medium"/>
          <w:color w:val="000000"/>
          <w:sz w:val="28"/>
          <w:szCs w:val="28"/>
          <w:rtl/>
        </w:rPr>
        <w:t xml:space="preserve">مستقبلية متطورة </w:t>
      </w:r>
      <w:commentRangeStart w:id="0"/>
      <w:r w:rsidRPr="00697124">
        <w:rPr>
          <w:rFonts w:ascii="Audi Type" w:hAnsi="Audi Type" w:cs="GE SS Text Medium"/>
          <w:color w:val="000000"/>
          <w:sz w:val="28"/>
          <w:szCs w:val="28"/>
          <w:rtl/>
          <w:rPrChange w:id="1" w:author="Mira Salameh" w:date="2025-05-13T16:52:00Z" w16du:dateUtc="2025-05-13T12:52:00Z">
            <w:rPr>
              <w:rFonts w:ascii="Audi Type" w:hAnsi="Audi Type" w:cs="GE SS Text Medium"/>
              <w:color w:val="000000"/>
              <w:sz w:val="28"/>
              <w:szCs w:val="28"/>
              <w:highlight w:val="yellow"/>
              <w:rtl/>
            </w:rPr>
          </w:rPrChange>
        </w:rPr>
        <w:t xml:space="preserve">في </w:t>
      </w:r>
      <w:r w:rsidR="000C517C" w:rsidRPr="00697124">
        <w:rPr>
          <w:rFonts w:ascii="Audi Type" w:hAnsi="Audi Type" w:cs="GE SS Text Medium" w:hint="cs"/>
          <w:color w:val="000000"/>
          <w:sz w:val="28"/>
          <w:szCs w:val="28"/>
          <w:rtl/>
          <w:rPrChange w:id="2" w:author="Mira Salameh" w:date="2025-05-13T16:52:00Z" w16du:dateUtc="2025-05-13T12:52:00Z">
            <w:rPr>
              <w:rFonts w:ascii="Audi Type" w:hAnsi="Audi Type" w:cs="GE SS Text Medium" w:hint="cs"/>
              <w:color w:val="000000"/>
              <w:sz w:val="28"/>
              <w:szCs w:val="28"/>
              <w:highlight w:val="yellow"/>
              <w:rtl/>
            </w:rPr>
          </w:rPrChange>
        </w:rPr>
        <w:t>مبيعات</w:t>
      </w:r>
      <w:r w:rsidR="000C517C" w:rsidRPr="00697124">
        <w:rPr>
          <w:rFonts w:ascii="Audi Type" w:hAnsi="Audi Type" w:cs="GE SS Text Medium"/>
          <w:color w:val="000000"/>
          <w:sz w:val="28"/>
          <w:szCs w:val="28"/>
          <w:rtl/>
          <w:rPrChange w:id="3" w:author="Mira Salameh" w:date="2025-05-13T16:52:00Z" w16du:dateUtc="2025-05-13T12:52:00Z">
            <w:rPr>
              <w:rFonts w:ascii="Audi Type" w:hAnsi="Audi Type" w:cs="GE SS Text Medium"/>
              <w:color w:val="000000"/>
              <w:sz w:val="28"/>
              <w:szCs w:val="28"/>
              <w:highlight w:val="yellow"/>
              <w:rtl/>
            </w:rPr>
          </w:rPrChange>
        </w:rPr>
        <w:t xml:space="preserve"> </w:t>
      </w:r>
      <w:r w:rsidRPr="00697124">
        <w:rPr>
          <w:rFonts w:ascii="Audi Type" w:hAnsi="Audi Type" w:cs="GE SS Text Medium"/>
          <w:color w:val="000000"/>
          <w:sz w:val="28"/>
          <w:szCs w:val="28"/>
          <w:rtl/>
          <w:rPrChange w:id="4" w:author="Mira Salameh" w:date="2025-05-13T16:52:00Z" w16du:dateUtc="2025-05-13T12:52:00Z">
            <w:rPr>
              <w:rFonts w:ascii="Audi Type" w:hAnsi="Audi Type" w:cs="GE SS Text Medium"/>
              <w:color w:val="000000"/>
              <w:sz w:val="28"/>
              <w:szCs w:val="28"/>
              <w:highlight w:val="yellow"/>
              <w:rtl/>
            </w:rPr>
          </w:rPrChange>
        </w:rPr>
        <w:t>السيارات</w:t>
      </w:r>
      <w:r w:rsidRPr="00697124">
        <w:rPr>
          <w:rFonts w:ascii="Audi Type" w:hAnsi="Audi Type" w:cs="GE SS Text Medium"/>
          <w:color w:val="000000"/>
          <w:sz w:val="28"/>
          <w:szCs w:val="28"/>
          <w:rtl/>
        </w:rPr>
        <w:t xml:space="preserve"> </w:t>
      </w:r>
      <w:commentRangeEnd w:id="0"/>
      <w:r w:rsidR="003D361A" w:rsidRPr="00697124">
        <w:rPr>
          <w:rStyle w:val="CommentReference"/>
        </w:rPr>
        <w:commentReference w:id="0"/>
      </w:r>
      <w:r w:rsidRPr="00697124">
        <w:rPr>
          <w:rFonts w:ascii="Audi Type" w:hAnsi="Audi Type" w:cs="GE SS Text Medium"/>
          <w:color w:val="000000"/>
          <w:sz w:val="28"/>
          <w:szCs w:val="28"/>
          <w:rtl/>
        </w:rPr>
        <w:t>تقدمها أودي</w:t>
      </w:r>
      <w:r w:rsidRPr="000A1AA0">
        <w:rPr>
          <w:rFonts w:ascii="Audi Type" w:hAnsi="Audi Type" w:cs="GE SS Text Medium"/>
          <w:color w:val="000000"/>
          <w:sz w:val="28"/>
          <w:szCs w:val="28"/>
          <w:rtl/>
        </w:rPr>
        <w:t xml:space="preserve"> بافتتاحها صالة عرض جديدة رائدة</w:t>
      </w:r>
    </w:p>
    <w:p w14:paraId="40102FD0" w14:textId="77777777" w:rsidR="00CB739A" w:rsidRPr="000A1AA0" w:rsidRDefault="00CB739A" w:rsidP="00867C94">
      <w:pPr>
        <w:pStyle w:val="000Bulletpoint"/>
      </w:pPr>
    </w:p>
    <w:p w14:paraId="3021C87B" w14:textId="7B1E8CA0" w:rsidR="00E3585B" w:rsidRPr="000A1AA0" w:rsidRDefault="00E3585B" w:rsidP="00867C94">
      <w:pPr>
        <w:numPr>
          <w:ilvl w:val="0"/>
          <w:numId w:val="7"/>
        </w:numPr>
        <w:bidi/>
        <w:spacing w:before="240" w:after="0" w:line="240" w:lineRule="auto"/>
        <w:ind w:left="644" w:right="-22"/>
        <w:jc w:val="both"/>
        <w:rPr>
          <w:rFonts w:ascii="Audi Type" w:hAnsi="Audi Type" w:cs="GE SS Text Medium"/>
          <w:color w:val="000000"/>
          <w:sz w:val="24"/>
          <w:szCs w:val="24"/>
          <w:rtl/>
        </w:rPr>
      </w:pPr>
      <w:r w:rsidRPr="000A1AA0">
        <w:rPr>
          <w:rFonts w:ascii="Audi Type" w:hAnsi="Audi Type" w:cs="GE SS Text Medium"/>
          <w:color w:val="000000"/>
          <w:sz w:val="24"/>
          <w:szCs w:val="24"/>
          <w:rtl/>
        </w:rPr>
        <w:t>تجمع صالة عرض أودي الرائدة للسيارات بين الابتكار القائم على التقنيات الرقمية والتفاعلات الإنسانية المصممة بعناية، لتقدم بذلك مفهومًا لصالات عرض السيارات لم يسبق له مثيل في المنطقة</w:t>
      </w:r>
      <w:r w:rsidRPr="000A1AA0">
        <w:rPr>
          <w:rFonts w:ascii="Audi Type" w:hAnsi="Audi Type" w:cs="GE SS Text Medium"/>
          <w:color w:val="000000"/>
          <w:sz w:val="24"/>
          <w:szCs w:val="24"/>
        </w:rPr>
        <w:t xml:space="preserve"> </w:t>
      </w:r>
    </w:p>
    <w:p w14:paraId="1B14E24A" w14:textId="7979DCFD" w:rsidR="00E3585B" w:rsidRPr="000A1AA0" w:rsidRDefault="002B7AD4" w:rsidP="00867C94">
      <w:pPr>
        <w:numPr>
          <w:ilvl w:val="0"/>
          <w:numId w:val="7"/>
        </w:numPr>
        <w:bidi/>
        <w:spacing w:before="240" w:after="0" w:line="240" w:lineRule="auto"/>
        <w:ind w:left="644" w:right="-22"/>
        <w:jc w:val="both"/>
        <w:rPr>
          <w:rFonts w:ascii="Audi Type" w:hAnsi="Audi Type" w:cs="GE SS Text Medium"/>
          <w:color w:val="000000"/>
          <w:sz w:val="24"/>
          <w:szCs w:val="24"/>
          <w:rtl/>
        </w:rPr>
      </w:pPr>
      <w:r w:rsidRPr="000A1AA0">
        <w:rPr>
          <w:rFonts w:ascii="Audi Type" w:hAnsi="Audi Type" w:cs="GE SS Text Medium"/>
          <w:color w:val="000000"/>
          <w:sz w:val="24"/>
          <w:szCs w:val="24"/>
          <w:rtl/>
        </w:rPr>
        <w:t>أودي تزيح الستار عن مساحات عرض متكاملة تعبر عن رؤيتها العالمية للاستدامة والتحول الرقمي وحلول التنقل المستقبلية بافتتاحها صالتَي عرض جديدتَين رائدتين في الدوحة ودبي بفارق لم يتجاوز بضعة أسابيع بين افتتاحيهما</w:t>
      </w:r>
    </w:p>
    <w:p w14:paraId="2F255023" w14:textId="77777777" w:rsidR="00CB739A" w:rsidRPr="000A1AA0" w:rsidRDefault="00CB739A" w:rsidP="00867C94">
      <w:pPr>
        <w:pStyle w:val="000Bulletpoint"/>
      </w:pPr>
    </w:p>
    <w:p w14:paraId="03C7E9E1" w14:textId="6F7DF069" w:rsidR="00FB25E5" w:rsidRPr="00697124" w:rsidRDefault="00CB739A" w:rsidP="00867C94">
      <w:pPr>
        <w:suppressAutoHyphens/>
        <w:bidi/>
        <w:spacing w:before="180" w:after="0" w:line="240" w:lineRule="auto"/>
        <w:jc w:val="both"/>
        <w:rPr>
          <w:rFonts w:ascii="Audi Type" w:hAnsi="Audi Type" w:cs="GE SS Text Medium"/>
          <w:color w:val="000000"/>
          <w:sz w:val="20"/>
          <w:szCs w:val="20"/>
          <w:rtl/>
        </w:rPr>
      </w:pPr>
      <w:r w:rsidRPr="00697124">
        <w:rPr>
          <w:rFonts w:ascii="Audi Type" w:hAnsi="Audi Type" w:cs="GE SS Text Medium"/>
          <w:color w:val="000000"/>
          <w:sz w:val="20"/>
          <w:szCs w:val="20"/>
          <w:rtl/>
        </w:rPr>
        <w:t xml:space="preserve">دبي، الإمارات العربية المتحدة، 14 مايو 2025 - أزاحت أودي الشرق الأوسط الستار عن ابتكارها الأكثر تطورًا حتى الآن في مجال </w:t>
      </w:r>
      <w:r w:rsidR="000C517C" w:rsidRPr="00697124">
        <w:rPr>
          <w:rFonts w:ascii="Audi Type" w:hAnsi="Audi Type" w:cs="GE SS Text Medium" w:hint="cs"/>
          <w:color w:val="000000"/>
          <w:sz w:val="20"/>
          <w:szCs w:val="20"/>
          <w:rtl/>
          <w:rPrChange w:id="5" w:author="Mira Salameh" w:date="2025-05-13T16:50:00Z" w16du:dateUtc="2025-05-13T12:50:00Z">
            <w:rPr>
              <w:rFonts w:ascii="Audi Type" w:hAnsi="Audi Type" w:cs="GE SS Text Medium" w:hint="cs"/>
              <w:color w:val="000000"/>
              <w:sz w:val="20"/>
              <w:szCs w:val="20"/>
              <w:highlight w:val="yellow"/>
              <w:rtl/>
            </w:rPr>
          </w:rPrChange>
        </w:rPr>
        <w:t>مبيعات</w:t>
      </w:r>
      <w:r w:rsidR="000C517C" w:rsidRPr="00697124">
        <w:rPr>
          <w:rFonts w:ascii="Audi Type" w:hAnsi="Audi Type" w:cs="GE SS Text Medium"/>
          <w:color w:val="000000"/>
          <w:sz w:val="20"/>
          <w:szCs w:val="20"/>
          <w:rtl/>
          <w:rPrChange w:id="6" w:author="Mira Salameh" w:date="2025-05-13T16:50:00Z" w16du:dateUtc="2025-05-13T12:50:00Z">
            <w:rPr>
              <w:rFonts w:ascii="Audi Type" w:hAnsi="Audi Type" w:cs="GE SS Text Medium"/>
              <w:color w:val="000000"/>
              <w:sz w:val="20"/>
              <w:szCs w:val="20"/>
              <w:highlight w:val="yellow"/>
              <w:rtl/>
            </w:rPr>
          </w:rPrChange>
        </w:rPr>
        <w:t xml:space="preserve"> </w:t>
      </w:r>
      <w:r w:rsidRPr="00697124">
        <w:rPr>
          <w:rFonts w:ascii="Audi Type" w:hAnsi="Audi Type" w:cs="GE SS Text Medium"/>
          <w:color w:val="000000"/>
          <w:sz w:val="20"/>
          <w:szCs w:val="20"/>
          <w:rtl/>
          <w:rPrChange w:id="7" w:author="Mira Salameh" w:date="2025-05-13T16:50:00Z" w16du:dateUtc="2025-05-13T12:50:00Z">
            <w:rPr>
              <w:rFonts w:ascii="Audi Type" w:hAnsi="Audi Type" w:cs="GE SS Text Medium"/>
              <w:color w:val="000000"/>
              <w:sz w:val="20"/>
              <w:szCs w:val="20"/>
              <w:highlight w:val="yellow"/>
              <w:rtl/>
            </w:rPr>
          </w:rPrChange>
        </w:rPr>
        <w:t>السيارات</w:t>
      </w:r>
      <w:r w:rsidRPr="00697124">
        <w:rPr>
          <w:rFonts w:ascii="Audi Type" w:hAnsi="Audi Type" w:cs="GE SS Text Medium"/>
          <w:color w:val="000000"/>
          <w:sz w:val="20"/>
          <w:szCs w:val="20"/>
          <w:rtl/>
        </w:rPr>
        <w:t>، وهي صالات العرض الرائدة التي افتُتحت رسميًا مؤخرًا في دبي والدوحة.</w:t>
      </w:r>
      <w:r w:rsidRPr="00697124">
        <w:rPr>
          <w:rFonts w:ascii="Audi Type" w:hAnsi="Audi Type" w:cs="GE SS Text Medium"/>
          <w:color w:val="000000"/>
          <w:sz w:val="20"/>
          <w:szCs w:val="20"/>
        </w:rPr>
        <w:t xml:space="preserve"> </w:t>
      </w:r>
      <w:r w:rsidRPr="00697124">
        <w:rPr>
          <w:rFonts w:ascii="Audi Type" w:hAnsi="Audi Type" w:cs="GE SS Text Medium"/>
          <w:color w:val="000000"/>
          <w:sz w:val="20"/>
          <w:szCs w:val="20"/>
          <w:rtl/>
        </w:rPr>
        <w:t xml:space="preserve">وتُعد هذه المساحات الجديدة نقلة نوعية وتطورًا هائلاً في عالم </w:t>
      </w:r>
      <w:del w:id="8" w:author="Ebrahim Muhammad" w:date="2025-05-13T15:24:00Z" w16du:dateUtc="2025-05-13T12:24:00Z">
        <w:r w:rsidRPr="00697124" w:rsidDel="000C517C">
          <w:rPr>
            <w:rFonts w:ascii="Audi Type" w:hAnsi="Audi Type" w:cs="GE SS Text Medium"/>
            <w:color w:val="000000"/>
            <w:sz w:val="20"/>
            <w:szCs w:val="20"/>
            <w:rtl/>
            <w:rPrChange w:id="9" w:author="Mira Salameh" w:date="2025-05-13T16:50:00Z" w16du:dateUtc="2025-05-13T12:50:00Z">
              <w:rPr>
                <w:rFonts w:ascii="Audi Type" w:hAnsi="Audi Type" w:cs="GE SS Text Medium"/>
                <w:color w:val="000000"/>
                <w:sz w:val="20"/>
                <w:szCs w:val="20"/>
                <w:highlight w:val="yellow"/>
                <w:rtl/>
              </w:rPr>
            </w:rPrChange>
          </w:rPr>
          <w:delText>تجارة</w:delText>
        </w:r>
        <w:r w:rsidRPr="00697124" w:rsidDel="000C517C">
          <w:rPr>
            <w:rFonts w:ascii="Audi Type" w:hAnsi="Audi Type" w:cs="GE SS Text Medium"/>
            <w:color w:val="000000"/>
            <w:sz w:val="20"/>
            <w:szCs w:val="20"/>
            <w:rtl/>
          </w:rPr>
          <w:delText xml:space="preserve"> </w:delText>
        </w:r>
      </w:del>
      <w:r w:rsidR="000C517C" w:rsidRPr="00697124">
        <w:rPr>
          <w:rFonts w:ascii="Audi Type" w:hAnsi="Audi Type" w:cs="GE SS Text Medium" w:hint="cs"/>
          <w:color w:val="000000"/>
          <w:sz w:val="20"/>
          <w:szCs w:val="20"/>
          <w:rtl/>
        </w:rPr>
        <w:t>مبيعات</w:t>
      </w:r>
      <w:r w:rsidR="000C517C" w:rsidRPr="00697124">
        <w:rPr>
          <w:rFonts w:ascii="Audi Type" w:hAnsi="Audi Type" w:cs="GE SS Text Medium"/>
          <w:color w:val="000000"/>
          <w:sz w:val="20"/>
          <w:szCs w:val="20"/>
          <w:rtl/>
        </w:rPr>
        <w:t xml:space="preserve"> </w:t>
      </w:r>
      <w:r w:rsidRPr="00697124">
        <w:rPr>
          <w:rFonts w:ascii="Audi Type" w:hAnsi="Audi Type" w:cs="GE SS Text Medium"/>
          <w:color w:val="000000"/>
          <w:sz w:val="20"/>
          <w:szCs w:val="20"/>
          <w:rtl/>
        </w:rPr>
        <w:t>السيارات بالمنطقة، حيث تقدم تجربة غامرة ومتكاملة مدعومة بالتقنيات الحديثة تطرح شكلاً جديدًا لتجربة التفاعل بين العملاء وعلامة أودي.</w:t>
      </w:r>
    </w:p>
    <w:p w14:paraId="2CBC0188" w14:textId="190AA999" w:rsidR="00FB25E5" w:rsidRPr="000A1AA0" w:rsidRDefault="002001E0" w:rsidP="00867C94">
      <w:pPr>
        <w:suppressAutoHyphens/>
        <w:bidi/>
        <w:spacing w:before="180" w:after="0" w:line="240" w:lineRule="auto"/>
        <w:jc w:val="both"/>
        <w:rPr>
          <w:rFonts w:ascii="Audi Type" w:hAnsi="Audi Type" w:cs="GE SS Text Light"/>
          <w:color w:val="000000"/>
          <w:sz w:val="20"/>
          <w:szCs w:val="20"/>
          <w:rtl/>
        </w:rPr>
      </w:pPr>
      <w:r w:rsidRPr="00697124">
        <w:rPr>
          <w:rFonts w:ascii="Audi Type" w:hAnsi="Audi Type" w:cs="GE SS Text Light"/>
          <w:color w:val="000000"/>
          <w:sz w:val="20"/>
          <w:szCs w:val="20"/>
          <w:rtl/>
        </w:rPr>
        <w:t>بفارق لا يتجاوز بضعة أسابيع بينهما، افتُتحت صالة عرض أودي الرائدة في الدوحة فيستيفال سيتي،</w:t>
      </w:r>
      <w:r w:rsidRPr="000A1AA0">
        <w:rPr>
          <w:rFonts w:ascii="Audi Type" w:hAnsi="Audi Type" w:cs="GE SS Text Light"/>
          <w:color w:val="000000"/>
          <w:sz w:val="20"/>
          <w:szCs w:val="20"/>
          <w:rtl/>
        </w:rPr>
        <w:t xml:space="preserve"> وصالة عرض أودي الرائدة في دبي، اللتان تشكلان خطوة بارزة ونقلة مهمة في رؤية أودي الاستراتيجية لتجارة التجزئة في الشرق الأوسط.</w:t>
      </w:r>
      <w:r w:rsidRPr="000A1AA0">
        <w:rPr>
          <w:rFonts w:ascii="Audi Type" w:hAnsi="Audi Type" w:cs="GE SS Text Light"/>
          <w:color w:val="000000"/>
          <w:sz w:val="20"/>
          <w:szCs w:val="20"/>
        </w:rPr>
        <w:t xml:space="preserve"> </w:t>
      </w:r>
      <w:r w:rsidRPr="000A1AA0">
        <w:rPr>
          <w:rFonts w:ascii="Audi Type" w:hAnsi="Audi Type" w:cs="GE SS Text Light"/>
          <w:color w:val="000000"/>
          <w:sz w:val="20"/>
          <w:szCs w:val="20"/>
          <w:rtl/>
        </w:rPr>
        <w:t xml:space="preserve">ومما تجدر الإشارة إليه كذلك امتداد صالة عرض أودي الرائدة في دبي على مساحة ثلاثة طوابق تطل على </w:t>
      </w:r>
      <w:r w:rsidR="00CA1DD1">
        <w:rPr>
          <w:rFonts w:ascii="Audi Type" w:hAnsi="Audi Type" w:cs="GE SS Text Light" w:hint="cs"/>
          <w:color w:val="000000"/>
          <w:sz w:val="20"/>
          <w:szCs w:val="20"/>
          <w:rtl/>
          <w:lang w:bidi="ar-AE"/>
        </w:rPr>
        <w:t>شارع</w:t>
      </w:r>
      <w:r w:rsidRPr="000A1AA0">
        <w:rPr>
          <w:rFonts w:ascii="Audi Type" w:hAnsi="Audi Type" w:cs="GE SS Text Light"/>
          <w:color w:val="000000"/>
          <w:sz w:val="20"/>
          <w:szCs w:val="20"/>
          <w:rtl/>
        </w:rPr>
        <w:t xml:space="preserve"> الشيخ زايد، ما يجعلها أكبر صالة عرض متطورة للسيارات في المنطقة كلها.</w:t>
      </w:r>
    </w:p>
    <w:p w14:paraId="2B8A7044" w14:textId="74B26B2D" w:rsidR="00FB25E5" w:rsidRPr="000A1AA0" w:rsidRDefault="00E971CF" w:rsidP="00867C94">
      <w:pPr>
        <w:suppressAutoHyphens/>
        <w:bidi/>
        <w:spacing w:before="180" w:after="0" w:line="240" w:lineRule="auto"/>
        <w:jc w:val="both"/>
        <w:rPr>
          <w:rFonts w:ascii="Audi Type" w:hAnsi="Audi Type" w:cs="GE SS Text Medium"/>
          <w:color w:val="000000"/>
          <w:sz w:val="20"/>
          <w:szCs w:val="20"/>
          <w:rtl/>
        </w:rPr>
      </w:pPr>
      <w:r w:rsidRPr="000A1AA0">
        <w:rPr>
          <w:rFonts w:ascii="Audi Type" w:hAnsi="Audi Type" w:cs="GE SS Text Medium"/>
          <w:color w:val="000000"/>
          <w:sz w:val="20"/>
          <w:szCs w:val="20"/>
          <w:rtl/>
        </w:rPr>
        <w:t>تجربة قائمة على التقنيات الرقمية وهدفها الأساسي العميل</w:t>
      </w:r>
    </w:p>
    <w:p w14:paraId="1E14B5C6" w14:textId="6C5F9144" w:rsidR="00D042C6" w:rsidRPr="000A1AA0" w:rsidRDefault="001D736A" w:rsidP="00867C94">
      <w:pPr>
        <w:suppressAutoHyphens/>
        <w:bidi/>
        <w:spacing w:before="180" w:after="0" w:line="240" w:lineRule="auto"/>
        <w:jc w:val="both"/>
        <w:rPr>
          <w:rFonts w:ascii="Audi Type" w:hAnsi="Audi Type" w:cs="GE SS Text Light"/>
          <w:color w:val="000000"/>
          <w:sz w:val="20"/>
          <w:szCs w:val="20"/>
          <w:rtl/>
        </w:rPr>
      </w:pPr>
      <w:r w:rsidRPr="000A1AA0">
        <w:rPr>
          <w:rFonts w:ascii="Audi Type" w:hAnsi="Audi Type" w:cs="GE SS Text Light"/>
          <w:color w:val="000000"/>
          <w:sz w:val="20"/>
          <w:szCs w:val="20"/>
          <w:rtl/>
        </w:rPr>
        <w:t>يتفاعل الزوار من أول لحظة يدخلون فيها إلى صالة العرض مع تجربة ذات طابع فردي خاص،</w:t>
      </w:r>
      <w:r w:rsidRPr="000A1AA0">
        <w:rPr>
          <w:rFonts w:ascii="Audi Type" w:hAnsi="Audi Type" w:cs="GE SS Text Light"/>
          <w:color w:val="000000"/>
          <w:sz w:val="20"/>
          <w:szCs w:val="20"/>
        </w:rPr>
        <w:t xml:space="preserve"> </w:t>
      </w:r>
      <w:r w:rsidRPr="000A1AA0">
        <w:rPr>
          <w:rFonts w:ascii="Audi Type" w:hAnsi="Audi Type" w:cs="GE SS Text Light"/>
          <w:color w:val="000000"/>
          <w:sz w:val="20"/>
          <w:szCs w:val="20"/>
          <w:rtl/>
        </w:rPr>
        <w:t>إذ تضم كل صالة عرض منصة "</w:t>
      </w:r>
      <w:r w:rsidRPr="000A1AA0">
        <w:rPr>
          <w:rFonts w:ascii="Audi Type" w:hAnsi="Audi Type" w:cs="GE SS Text Light"/>
          <w:color w:val="000000"/>
          <w:sz w:val="20"/>
          <w:szCs w:val="20"/>
        </w:rPr>
        <w:t>Nexus</w:t>
      </w:r>
      <w:r w:rsidRPr="000A1AA0">
        <w:rPr>
          <w:rFonts w:ascii="Audi Type" w:hAnsi="Audi Type" w:cs="GE SS Text Light"/>
          <w:color w:val="000000"/>
          <w:sz w:val="20"/>
          <w:szCs w:val="20"/>
          <w:rtl/>
        </w:rPr>
        <w:t xml:space="preserve">" وهي منطقة مركزية في كل صالة يقدم من خلالها خبراء أودي للزوار معلومات إرشادية تعرِّفهم </w:t>
      </w:r>
      <w:r w:rsidRPr="00697124">
        <w:rPr>
          <w:rFonts w:ascii="Audi Type" w:hAnsi="Audi Type" w:cs="GE SS Text Light"/>
          <w:color w:val="000000"/>
          <w:sz w:val="20"/>
          <w:szCs w:val="20"/>
          <w:rtl/>
        </w:rPr>
        <w:t>بالمنظومة المتكاملة المبتكرة التي تقدمها أودي.</w:t>
      </w:r>
      <w:r w:rsidRPr="00697124">
        <w:rPr>
          <w:rFonts w:ascii="Audi Type" w:hAnsi="Audi Type" w:cs="GE SS Text Light"/>
          <w:color w:val="000000"/>
          <w:sz w:val="20"/>
          <w:szCs w:val="20"/>
        </w:rPr>
        <w:t xml:space="preserve"> </w:t>
      </w:r>
      <w:r w:rsidRPr="00697124">
        <w:rPr>
          <w:rFonts w:ascii="Audi Type" w:hAnsi="Audi Type" w:cs="GE SS Text Light"/>
          <w:color w:val="000000"/>
          <w:sz w:val="20"/>
          <w:szCs w:val="20"/>
          <w:rtl/>
        </w:rPr>
        <w:t>يستطيع الزوار كذلك التعرف على الميزات المتنوعة والمقارنة بين الطرازات المختلفة والتفاعل مع أحدث تقنيات أودي عبر أدوات تفاعلية</w:t>
      </w:r>
      <w:r w:rsidRPr="00697124">
        <w:rPr>
          <w:rFonts w:ascii="Audi Type" w:hAnsi="Audi Type" w:cs="GE SS Text Light"/>
          <w:color w:val="000000"/>
          <w:sz w:val="20"/>
          <w:szCs w:val="20"/>
          <w:rtl/>
          <w:rPrChange w:id="10" w:author="Mira Salameh" w:date="2025-05-13T16:51:00Z" w16du:dateUtc="2025-05-13T12:51:00Z">
            <w:rPr>
              <w:rFonts w:ascii="Audi Type" w:hAnsi="Audi Type" w:cs="GE SS Text Light"/>
              <w:color w:val="000000"/>
              <w:sz w:val="20"/>
              <w:szCs w:val="20"/>
              <w:highlight w:val="yellow"/>
              <w:rtl/>
            </w:rPr>
          </w:rPrChange>
        </w:rPr>
        <w:t>.</w:t>
      </w:r>
      <w:r w:rsidRPr="00697124">
        <w:rPr>
          <w:rFonts w:ascii="Audi Type" w:hAnsi="Audi Type" w:cs="GE SS Text Light"/>
          <w:color w:val="000000"/>
          <w:sz w:val="20"/>
          <w:szCs w:val="20"/>
          <w:rPrChange w:id="11" w:author="Mira Salameh" w:date="2025-05-13T16:51:00Z" w16du:dateUtc="2025-05-13T12:51:00Z">
            <w:rPr>
              <w:rFonts w:ascii="Audi Type" w:hAnsi="Audi Type" w:cs="GE SS Text Light"/>
              <w:color w:val="000000"/>
              <w:sz w:val="20"/>
              <w:szCs w:val="20"/>
              <w:highlight w:val="yellow"/>
            </w:rPr>
          </w:rPrChange>
        </w:rPr>
        <w:t xml:space="preserve"> </w:t>
      </w:r>
      <w:r w:rsidRPr="00697124">
        <w:rPr>
          <w:rFonts w:ascii="Audi Type" w:hAnsi="Audi Type" w:cs="GE SS Text Light"/>
          <w:color w:val="000000"/>
          <w:sz w:val="20"/>
          <w:szCs w:val="20"/>
          <w:rtl/>
          <w:rPrChange w:id="12" w:author="Mira Salameh" w:date="2025-05-13T16:51:00Z" w16du:dateUtc="2025-05-13T12:51:00Z">
            <w:rPr>
              <w:rFonts w:ascii="Audi Type" w:hAnsi="Audi Type" w:cs="GE SS Text Light"/>
              <w:color w:val="000000"/>
              <w:sz w:val="20"/>
              <w:szCs w:val="20"/>
              <w:highlight w:val="yellow"/>
              <w:rtl/>
            </w:rPr>
          </w:rPrChange>
        </w:rPr>
        <w:t xml:space="preserve">وقد صُممت </w:t>
      </w:r>
      <w:r w:rsidR="000C517C" w:rsidRPr="00697124">
        <w:rPr>
          <w:rFonts w:ascii="Audi Type" w:hAnsi="Audi Type" w:cs="GE SS Text Light" w:hint="cs"/>
          <w:color w:val="000000"/>
          <w:sz w:val="20"/>
          <w:szCs w:val="20"/>
          <w:rtl/>
        </w:rPr>
        <w:t>مختلف مكونات صالة العرض بحيث يركز كل منها على مرحلة بعينها من رحلة تعامل العميل مع السيارة</w:t>
      </w:r>
      <w:r w:rsidRPr="00697124">
        <w:rPr>
          <w:rFonts w:ascii="Audi Type" w:hAnsi="Audi Type" w:cs="GE SS Text Light"/>
          <w:color w:val="000000"/>
          <w:sz w:val="20"/>
          <w:szCs w:val="20"/>
          <w:rtl/>
        </w:rPr>
        <w:t>، بدءًا من الابتكارات في مساحة "المختبر المتطور</w:t>
      </w:r>
      <w:r w:rsidRPr="000A1AA0">
        <w:rPr>
          <w:rFonts w:ascii="Audi Type" w:hAnsi="Audi Type" w:cs="GE SS Text Light"/>
          <w:color w:val="000000"/>
          <w:sz w:val="20"/>
          <w:szCs w:val="20"/>
          <w:rtl/>
        </w:rPr>
        <w:t>"، ومرورًا بأبرز الطرازات في مساحة "المنصة"، ووصولاً إلى الميزات المكوِّنة لكل سيارة في مساحة "المكتبة"، ما يجعل من هذه التجربة مزيجًا متناغمًا بين الاستكشاف الرقمي والتفاعل الواقعي.</w:t>
      </w:r>
    </w:p>
    <w:p w14:paraId="3253A2E9" w14:textId="7BA8F4E9" w:rsidR="00AD3BC2" w:rsidRPr="000A1AA0" w:rsidRDefault="00AD3BC2" w:rsidP="00867C94">
      <w:pPr>
        <w:suppressAutoHyphens/>
        <w:bidi/>
        <w:spacing w:before="180" w:after="0" w:line="240" w:lineRule="auto"/>
        <w:jc w:val="both"/>
        <w:rPr>
          <w:rFonts w:ascii="Audi Type" w:hAnsi="Audi Type" w:cs="GE SS Text Light"/>
          <w:color w:val="000000"/>
          <w:sz w:val="20"/>
          <w:szCs w:val="20"/>
          <w:rtl/>
        </w:rPr>
      </w:pPr>
      <w:r w:rsidRPr="000A1AA0">
        <w:rPr>
          <w:rFonts w:ascii="Audi Type" w:hAnsi="Audi Type" w:cs="GE SS Text Light"/>
          <w:color w:val="000000"/>
          <w:sz w:val="20"/>
          <w:szCs w:val="20"/>
          <w:rtl/>
        </w:rPr>
        <w:t>تختلف مجموعة الطرازات المعروضة بين موقعَي صالتي العرض.</w:t>
      </w:r>
      <w:r w:rsidRPr="000A1AA0">
        <w:rPr>
          <w:rFonts w:ascii="Audi Type" w:hAnsi="Audi Type" w:cs="GE SS Text Light"/>
          <w:color w:val="000000"/>
          <w:sz w:val="20"/>
          <w:szCs w:val="20"/>
        </w:rPr>
        <w:t xml:space="preserve"> </w:t>
      </w:r>
      <w:r w:rsidRPr="000A1AA0">
        <w:rPr>
          <w:rFonts w:ascii="Audi Type" w:hAnsi="Audi Type" w:cs="GE SS Text Light"/>
          <w:color w:val="000000"/>
          <w:sz w:val="20"/>
          <w:szCs w:val="20"/>
          <w:rtl/>
        </w:rPr>
        <w:t xml:space="preserve">ففي الدوحة؛ يمكن للزوار تجربة طرازَي </w:t>
      </w:r>
      <w:r w:rsidRPr="000A1AA0">
        <w:rPr>
          <w:rFonts w:ascii="Audi Type" w:hAnsi="Audi Type" w:cs="GE SS Text Light"/>
          <w:color w:val="000000"/>
          <w:sz w:val="20"/>
          <w:szCs w:val="20"/>
        </w:rPr>
        <w:t>Audi A5</w:t>
      </w:r>
      <w:r w:rsidRPr="000A1AA0">
        <w:rPr>
          <w:rFonts w:ascii="Audi Type" w:hAnsi="Audi Type" w:cs="GE SS Text Light"/>
          <w:color w:val="000000"/>
          <w:sz w:val="20"/>
          <w:szCs w:val="20"/>
          <w:rtl/>
        </w:rPr>
        <w:t xml:space="preserve"> و</w:t>
      </w:r>
      <w:r w:rsidRPr="000A1AA0">
        <w:rPr>
          <w:rFonts w:ascii="Audi Type" w:hAnsi="Audi Type" w:cs="GE SS Text Light"/>
          <w:color w:val="000000"/>
          <w:sz w:val="20"/>
          <w:szCs w:val="20"/>
        </w:rPr>
        <w:t>S5</w:t>
      </w:r>
      <w:r w:rsidRPr="000A1AA0">
        <w:rPr>
          <w:rFonts w:ascii="Audi Type" w:hAnsi="Audi Type" w:cs="GE SS Text Light"/>
          <w:color w:val="000000"/>
          <w:sz w:val="20"/>
          <w:szCs w:val="20"/>
          <w:rtl/>
        </w:rPr>
        <w:t xml:space="preserve"> الجديدَين كليًا عن قرب، بينما تقدم صالة عرض دبي الظهور الإقليمي الأول للسيارة السيدان </w:t>
      </w:r>
      <w:r w:rsidRPr="000A1AA0">
        <w:rPr>
          <w:rFonts w:ascii="Audi Type" w:hAnsi="Audi Type" w:cs="GE SS Text Light"/>
          <w:color w:val="000000"/>
          <w:sz w:val="20"/>
          <w:szCs w:val="20"/>
        </w:rPr>
        <w:t>A6</w:t>
      </w:r>
      <w:r w:rsidRPr="000A1AA0">
        <w:rPr>
          <w:rFonts w:ascii="Audi Type" w:hAnsi="Audi Type" w:cs="GE SS Text Light"/>
          <w:color w:val="000000"/>
          <w:sz w:val="20"/>
          <w:szCs w:val="20"/>
          <w:rtl/>
        </w:rPr>
        <w:t xml:space="preserve"> </w:t>
      </w:r>
      <w:commentRangeStart w:id="13"/>
      <w:r w:rsidRPr="000A1AA0">
        <w:rPr>
          <w:rFonts w:ascii="Audi Type" w:hAnsi="Audi Type" w:cs="GE SS Text Light"/>
          <w:color w:val="000000"/>
          <w:sz w:val="20"/>
          <w:szCs w:val="20"/>
          <w:rtl/>
        </w:rPr>
        <w:t>المنتظر</w:t>
      </w:r>
      <w:commentRangeEnd w:id="13"/>
      <w:ins w:id="14" w:author="Ebrahim Muhammad" w:date="2025-05-13T15:26:00Z" w16du:dateUtc="2025-05-13T12:26:00Z">
        <w:r w:rsidR="000C517C">
          <w:rPr>
            <w:rFonts w:ascii="Audi Type" w:hAnsi="Audi Type" w:cs="GE SS Text Light" w:hint="cs"/>
            <w:color w:val="000000"/>
            <w:sz w:val="20"/>
            <w:szCs w:val="20"/>
            <w:rtl/>
          </w:rPr>
          <w:t>ة</w:t>
        </w:r>
      </w:ins>
      <w:r w:rsidR="003D361A">
        <w:rPr>
          <w:rStyle w:val="CommentReference"/>
          <w:rtl/>
        </w:rPr>
        <w:commentReference w:id="13"/>
      </w:r>
      <w:r w:rsidRPr="000A1AA0">
        <w:rPr>
          <w:rFonts w:ascii="Audi Type" w:hAnsi="Audi Type" w:cs="GE SS Text Light"/>
          <w:color w:val="000000"/>
          <w:sz w:val="20"/>
          <w:szCs w:val="20"/>
          <w:rtl/>
        </w:rPr>
        <w:t xml:space="preserve"> والسيارة </w:t>
      </w:r>
      <w:r w:rsidRPr="000A1AA0">
        <w:rPr>
          <w:rFonts w:ascii="Audi Type" w:hAnsi="Audi Type" w:cs="GE SS Text Light"/>
          <w:color w:val="000000"/>
          <w:sz w:val="20"/>
          <w:szCs w:val="20"/>
        </w:rPr>
        <w:t>A6 e-tron</w:t>
      </w:r>
      <w:r w:rsidRPr="000A1AA0">
        <w:rPr>
          <w:rFonts w:ascii="Audi Type" w:hAnsi="Audi Type" w:cs="GE SS Text Light"/>
          <w:color w:val="000000"/>
          <w:sz w:val="20"/>
          <w:szCs w:val="20"/>
          <w:rtl/>
        </w:rPr>
        <w:t xml:space="preserve"> الجديدة كليًا و</w:t>
      </w:r>
      <w:r w:rsidRPr="000A1AA0">
        <w:rPr>
          <w:rFonts w:ascii="Audi Type" w:hAnsi="Audi Type" w:cs="GE SS Text Light"/>
          <w:color w:val="000000"/>
          <w:sz w:val="20"/>
          <w:szCs w:val="20"/>
        </w:rPr>
        <w:t>Audi Q5</w:t>
      </w:r>
      <w:r w:rsidRPr="000A1AA0">
        <w:rPr>
          <w:rFonts w:ascii="Audi Type" w:hAnsi="Audi Type" w:cs="GE SS Text Light"/>
          <w:color w:val="000000"/>
          <w:sz w:val="20"/>
          <w:szCs w:val="20"/>
          <w:rtl/>
        </w:rPr>
        <w:t xml:space="preserve"> الجديدة كليًا،</w:t>
      </w:r>
      <w:r w:rsidRPr="000A1AA0">
        <w:rPr>
          <w:rFonts w:ascii="Audi Type" w:hAnsi="Audi Type" w:cs="GE SS Text Light"/>
          <w:color w:val="000000"/>
          <w:sz w:val="20"/>
          <w:szCs w:val="20"/>
        </w:rPr>
        <w:t xml:space="preserve"> </w:t>
      </w:r>
      <w:r w:rsidRPr="000A1AA0">
        <w:rPr>
          <w:rFonts w:ascii="Audi Type" w:hAnsi="Audi Type" w:cs="GE SS Text Light"/>
          <w:color w:val="000000"/>
          <w:sz w:val="20"/>
          <w:szCs w:val="20"/>
          <w:rtl/>
        </w:rPr>
        <w:t xml:space="preserve">إضافة إلى الطرازات التي طُرحت في الأسواق مؤخرًا وتشمل </w:t>
      </w:r>
      <w:r w:rsidRPr="000A1AA0">
        <w:rPr>
          <w:rFonts w:ascii="Audi Type" w:hAnsi="Audi Type" w:cs="GE SS Text Light"/>
          <w:color w:val="000000"/>
          <w:sz w:val="20"/>
          <w:szCs w:val="20"/>
        </w:rPr>
        <w:t>Q6 e-tron</w:t>
      </w:r>
      <w:r w:rsidRPr="000A1AA0">
        <w:rPr>
          <w:rFonts w:ascii="Audi Type" w:hAnsi="Audi Type" w:cs="GE SS Text Light"/>
          <w:color w:val="000000"/>
          <w:sz w:val="20"/>
          <w:szCs w:val="20"/>
          <w:rtl/>
        </w:rPr>
        <w:t xml:space="preserve"> و</w:t>
      </w:r>
      <w:r w:rsidRPr="000A1AA0">
        <w:rPr>
          <w:rFonts w:ascii="Audi Type" w:hAnsi="Audi Type" w:cs="GE SS Text Light"/>
          <w:color w:val="000000"/>
          <w:sz w:val="20"/>
          <w:szCs w:val="20"/>
        </w:rPr>
        <w:t>A5</w:t>
      </w:r>
      <w:r w:rsidRPr="000A1AA0">
        <w:rPr>
          <w:rFonts w:ascii="Audi Type" w:hAnsi="Audi Type" w:cs="GE SS Text Light"/>
          <w:color w:val="000000"/>
          <w:sz w:val="20"/>
          <w:szCs w:val="20"/>
          <w:rtl/>
        </w:rPr>
        <w:t xml:space="preserve"> و</w:t>
      </w:r>
      <w:r w:rsidRPr="000A1AA0">
        <w:rPr>
          <w:rFonts w:ascii="Audi Type" w:hAnsi="Audi Type" w:cs="GE SS Text Light"/>
          <w:color w:val="000000"/>
          <w:sz w:val="20"/>
          <w:szCs w:val="20"/>
        </w:rPr>
        <w:t>e-tron GT</w:t>
      </w:r>
      <w:r w:rsidRPr="000A1AA0">
        <w:rPr>
          <w:rFonts w:ascii="Audi Type" w:hAnsi="Audi Type" w:cs="GE SS Text Light"/>
          <w:color w:val="000000"/>
          <w:sz w:val="20"/>
          <w:szCs w:val="20"/>
          <w:rtl/>
        </w:rPr>
        <w:t xml:space="preserve"> عالي الأداء، في تجربة عرض تتيح فرصة نادرة للدخول إلى السيارة واستكشافها والتفاعل مع تفاصيل صناعتها الدقيقة وتصميمها المتطور وتقنياتها المتقدمة التي تحدد ملامح رؤية أودي للجيل القادم من حلول التنقل.</w:t>
      </w:r>
    </w:p>
    <w:p w14:paraId="1C2E1884" w14:textId="1A77C433" w:rsidR="7752F787" w:rsidRPr="000A1AA0" w:rsidRDefault="7752F787" w:rsidP="00867C94">
      <w:pPr>
        <w:suppressAutoHyphens/>
        <w:bidi/>
        <w:spacing w:before="180" w:after="0" w:line="240" w:lineRule="auto"/>
        <w:jc w:val="both"/>
        <w:rPr>
          <w:rFonts w:ascii="Audi Type" w:hAnsi="Audi Type" w:cs="GE SS Text Light"/>
          <w:color w:val="000000"/>
          <w:sz w:val="20"/>
          <w:szCs w:val="20"/>
          <w:rtl/>
        </w:rPr>
      </w:pPr>
      <w:r w:rsidRPr="000A1AA0">
        <w:rPr>
          <w:rFonts w:ascii="Audi Type" w:hAnsi="Audi Type" w:cs="GE SS Text Light"/>
          <w:color w:val="000000"/>
          <w:sz w:val="20"/>
          <w:szCs w:val="20"/>
          <w:rtl/>
        </w:rPr>
        <w:t>صُممت كل مساحة في صالة العرض تصميمًا يركز على سلاسة التجربة وسهولتها وتمحوُرها حول احتياجات كل عميل، ولذلك تضم كل ما يلزم لهذه الرحلة مثل أدوات التكوين الرقمية والاستراحات متعد</w:t>
      </w:r>
      <w:r w:rsidR="0023279E">
        <w:rPr>
          <w:rFonts w:ascii="Audi Type" w:hAnsi="Audi Type" w:cs="GE SS Text Light" w:hint="cs"/>
          <w:color w:val="000000"/>
          <w:sz w:val="20"/>
          <w:szCs w:val="20"/>
          <w:rtl/>
        </w:rPr>
        <w:t>د</w:t>
      </w:r>
      <w:r w:rsidRPr="000A1AA0">
        <w:rPr>
          <w:rFonts w:ascii="Audi Type" w:hAnsi="Audi Type" w:cs="GE SS Text Light"/>
          <w:color w:val="000000"/>
          <w:sz w:val="20"/>
          <w:szCs w:val="20"/>
          <w:rtl/>
        </w:rPr>
        <w:t>ة الأغراض التي يمكن استخدامها أيضًا كمساحة عمل مشتركة.</w:t>
      </w:r>
      <w:r w:rsidRPr="000A1AA0">
        <w:rPr>
          <w:rFonts w:ascii="Audi Type" w:hAnsi="Audi Type" w:cs="GE SS Text Light"/>
          <w:color w:val="000000"/>
          <w:sz w:val="20"/>
          <w:szCs w:val="20"/>
        </w:rPr>
        <w:t xml:space="preserve"> </w:t>
      </w:r>
      <w:r w:rsidRPr="000A1AA0">
        <w:rPr>
          <w:rFonts w:ascii="Audi Type" w:hAnsi="Audi Type" w:cs="GE SS Text Light"/>
          <w:color w:val="000000"/>
          <w:sz w:val="20"/>
          <w:szCs w:val="20"/>
          <w:rtl/>
        </w:rPr>
        <w:t>وسيجد الزوار ترحيبًا مستمرًا بالتفاعل المباشر مع السيارات والتواصل مع فريق خبراء أودي طوال زيارتهم، وهو ما يخلق خليطًا متناغمًا من التفاعلات الرقمية والإنسانية في آن واحد.</w:t>
      </w:r>
    </w:p>
    <w:p w14:paraId="4F4AAC6E" w14:textId="7ED2A363" w:rsidR="00FB25E5" w:rsidRPr="000A1AA0" w:rsidRDefault="004A7A4B" w:rsidP="00867C94">
      <w:pPr>
        <w:suppressAutoHyphens/>
        <w:bidi/>
        <w:spacing w:before="180" w:after="0" w:line="240" w:lineRule="auto"/>
        <w:jc w:val="both"/>
        <w:rPr>
          <w:rFonts w:ascii="Audi Type" w:hAnsi="Audi Type" w:cs="GE SS Text Medium"/>
          <w:color w:val="000000"/>
          <w:sz w:val="20"/>
          <w:szCs w:val="20"/>
          <w:rtl/>
        </w:rPr>
      </w:pPr>
      <w:r w:rsidRPr="000A1AA0">
        <w:rPr>
          <w:rFonts w:ascii="Audi Type" w:hAnsi="Audi Type" w:cs="GE SS Text Medium"/>
          <w:color w:val="000000"/>
          <w:sz w:val="20"/>
          <w:szCs w:val="20"/>
          <w:rtl/>
        </w:rPr>
        <w:t>الاستدامة في قلب كل التفاصيل</w:t>
      </w:r>
      <w:r w:rsidRPr="000A1AA0">
        <w:rPr>
          <w:rFonts w:ascii="Audi Type" w:hAnsi="Audi Type" w:cs="GE SS Text Medium"/>
          <w:color w:val="000000"/>
          <w:sz w:val="20"/>
          <w:szCs w:val="20"/>
        </w:rPr>
        <w:t xml:space="preserve"> </w:t>
      </w:r>
    </w:p>
    <w:p w14:paraId="24FC8E73" w14:textId="100EF5F6" w:rsidR="00FB25E5" w:rsidRPr="000A1AA0" w:rsidRDefault="002E1D22" w:rsidP="00867C94">
      <w:pPr>
        <w:suppressAutoHyphens/>
        <w:bidi/>
        <w:spacing w:before="180" w:after="0" w:line="240" w:lineRule="auto"/>
        <w:jc w:val="both"/>
        <w:rPr>
          <w:rFonts w:ascii="Audi Type" w:hAnsi="Audi Type" w:cs="GE SS Text Light"/>
          <w:color w:val="000000"/>
          <w:sz w:val="20"/>
          <w:szCs w:val="20"/>
          <w:rtl/>
        </w:rPr>
      </w:pPr>
      <w:r w:rsidRPr="000A1AA0">
        <w:rPr>
          <w:rFonts w:ascii="Audi Type" w:hAnsi="Audi Type" w:cs="GE SS Text Light"/>
          <w:color w:val="000000"/>
          <w:sz w:val="20"/>
          <w:szCs w:val="20"/>
          <w:rtl/>
        </w:rPr>
        <w:t>تدمج صالة عرض أودي الرائدة بين التزامها بالاستدامة والتصميم المتطور والتحول الرقمي.</w:t>
      </w:r>
      <w:r w:rsidRPr="000A1AA0">
        <w:rPr>
          <w:rFonts w:ascii="Audi Type" w:hAnsi="Audi Type" w:cs="GE SS Text Light"/>
          <w:color w:val="000000"/>
          <w:sz w:val="20"/>
          <w:szCs w:val="20"/>
        </w:rPr>
        <w:t xml:space="preserve"> </w:t>
      </w:r>
      <w:r w:rsidRPr="000A1AA0">
        <w:rPr>
          <w:rFonts w:ascii="Audi Type" w:hAnsi="Audi Type" w:cs="GE SS Text Light"/>
          <w:color w:val="000000"/>
          <w:sz w:val="20"/>
          <w:szCs w:val="20"/>
          <w:rtl/>
        </w:rPr>
        <w:t>وتتميز صالات العرض هذه بنمطها المعماري المتفرد وأنظمة الطاقة عالية الكفاءة واعتمادها على مواد مختارة من مصادر تحافظ على البيئة، لتجعل منها مساحة تعبر عمليًا عن رسالة أودي في الحفاظ على البيئة.</w:t>
      </w:r>
      <w:r w:rsidRPr="000A1AA0">
        <w:rPr>
          <w:rFonts w:ascii="Audi Type" w:hAnsi="Audi Type" w:cs="GE SS Text Light"/>
          <w:color w:val="000000"/>
          <w:sz w:val="20"/>
          <w:szCs w:val="20"/>
        </w:rPr>
        <w:t xml:space="preserve"> </w:t>
      </w:r>
      <w:r w:rsidRPr="000A1AA0">
        <w:rPr>
          <w:rFonts w:ascii="Audi Type" w:hAnsi="Audi Type" w:cs="GE SS Text Light"/>
          <w:color w:val="000000"/>
          <w:sz w:val="20"/>
          <w:szCs w:val="20"/>
          <w:rtl/>
        </w:rPr>
        <w:t xml:space="preserve">كذلك حلت نقاط التواصل الرقمي محل المواد المطبوعة غير الضرورية، وذلك </w:t>
      </w:r>
      <w:r w:rsidR="000C517C">
        <w:rPr>
          <w:rFonts w:ascii="Audi Type" w:hAnsi="Audi Type" w:cs="GE SS Text Light" w:hint="cs"/>
          <w:color w:val="000000"/>
          <w:sz w:val="20"/>
          <w:szCs w:val="20"/>
          <w:rtl/>
        </w:rPr>
        <w:t>لتوفير استهلاك الموارد</w:t>
      </w:r>
      <w:r w:rsidRPr="000A1AA0">
        <w:rPr>
          <w:rFonts w:ascii="Audi Type" w:hAnsi="Audi Type" w:cs="GE SS Text Light"/>
          <w:color w:val="000000"/>
          <w:sz w:val="20"/>
          <w:szCs w:val="20"/>
          <w:rtl/>
        </w:rPr>
        <w:t xml:space="preserve">، وفي الوقت </w:t>
      </w:r>
      <w:r w:rsidR="00DD2AC4">
        <w:rPr>
          <w:rFonts w:ascii="Audi Type" w:hAnsi="Audi Type" w:cs="GE SS Text Light" w:hint="cs"/>
          <w:color w:val="000000"/>
          <w:sz w:val="20"/>
          <w:szCs w:val="20"/>
          <w:rtl/>
        </w:rPr>
        <w:t xml:space="preserve">ذاته </w:t>
      </w:r>
      <w:r w:rsidRPr="000A1AA0">
        <w:rPr>
          <w:rFonts w:ascii="Audi Type" w:hAnsi="Audi Type" w:cs="GE SS Text Light"/>
          <w:color w:val="000000"/>
          <w:sz w:val="20"/>
          <w:szCs w:val="20"/>
          <w:rtl/>
        </w:rPr>
        <w:t>الارتقاء بتجربة التفاعل والتواصل.</w:t>
      </w:r>
    </w:p>
    <w:p w14:paraId="1671D749" w14:textId="0BB650C3" w:rsidR="000B483E" w:rsidRPr="000A1AA0" w:rsidRDefault="000B483E" w:rsidP="00867C94">
      <w:pPr>
        <w:suppressAutoHyphens/>
        <w:bidi/>
        <w:spacing w:before="180" w:after="0" w:line="240" w:lineRule="auto"/>
        <w:jc w:val="both"/>
        <w:rPr>
          <w:rFonts w:ascii="Audi Type" w:hAnsi="Audi Type" w:cs="GE SS Text Light"/>
          <w:color w:val="000000"/>
          <w:sz w:val="20"/>
          <w:szCs w:val="20"/>
          <w:rtl/>
        </w:rPr>
      </w:pPr>
      <w:r w:rsidRPr="000A1AA0">
        <w:rPr>
          <w:rFonts w:ascii="Audi Type" w:hAnsi="Audi Type" w:cs="GE SS Text Light"/>
          <w:color w:val="000000"/>
          <w:sz w:val="20"/>
          <w:szCs w:val="20"/>
          <w:rtl/>
        </w:rPr>
        <w:t>"تعتبر صالة عرض أودي الرائدة فكرة مختلفة تمامًا لما ينبغي أن تكون عليه المساحات المخصصة لعرض السيارات وتجارتها.</w:t>
      </w:r>
      <w:r w:rsidRPr="000A1AA0">
        <w:rPr>
          <w:rFonts w:ascii="Audi Type" w:hAnsi="Audi Type" w:cs="GE SS Text Light"/>
          <w:color w:val="000000"/>
          <w:sz w:val="20"/>
          <w:szCs w:val="20"/>
        </w:rPr>
        <w:t xml:space="preserve"> </w:t>
      </w:r>
      <w:r w:rsidRPr="000A1AA0">
        <w:rPr>
          <w:rFonts w:ascii="Audi Type" w:hAnsi="Audi Type" w:cs="GE SS Text Light"/>
          <w:color w:val="000000"/>
          <w:sz w:val="20"/>
          <w:szCs w:val="20"/>
          <w:rtl/>
        </w:rPr>
        <w:t>فقد صممناها بحيث تطرح تصورًا لمستقبل هذا المجال، فهي مساحة رقمية حيثما كان ذلك يحقق قيمة مضافة فعلية، ومساحة شخصية في الخطوات التي تكون الأولوية فيها للتواصل الشخصي، وتركز في جميع زواياها على منتجاتنا.</w:t>
      </w:r>
      <w:r w:rsidRPr="000A1AA0">
        <w:rPr>
          <w:rFonts w:ascii="Audi Type" w:hAnsi="Audi Type" w:cs="GE SS Text Light"/>
          <w:color w:val="000000"/>
          <w:sz w:val="20"/>
          <w:szCs w:val="20"/>
        </w:rPr>
        <w:t xml:space="preserve"> </w:t>
      </w:r>
      <w:r w:rsidRPr="000A1AA0">
        <w:rPr>
          <w:rFonts w:ascii="Audi Type" w:hAnsi="Audi Type" w:cs="GE SS Text Light"/>
          <w:color w:val="000000"/>
          <w:sz w:val="20"/>
          <w:szCs w:val="20"/>
          <w:rtl/>
        </w:rPr>
        <w:t>يمكنني القول إن هذه المساحات الجديدة توفر تجربة يقع في القلب منها طرازاتنا وفرق عملنا وعملاؤنا؛</w:t>
      </w:r>
      <w:r w:rsidRPr="000A1AA0">
        <w:rPr>
          <w:rFonts w:ascii="Audi Type" w:hAnsi="Audi Type" w:cs="GE SS Text Light"/>
          <w:color w:val="000000"/>
          <w:sz w:val="20"/>
          <w:szCs w:val="20"/>
        </w:rPr>
        <w:t xml:space="preserve"> </w:t>
      </w:r>
      <w:r w:rsidRPr="000A1AA0">
        <w:rPr>
          <w:rFonts w:ascii="Audi Type" w:hAnsi="Audi Type" w:cs="GE SS Text Light"/>
          <w:color w:val="000000"/>
          <w:sz w:val="20"/>
          <w:szCs w:val="20"/>
          <w:rtl/>
        </w:rPr>
        <w:t>مساحات تكاد تلمس فيها رؤية أودي للمستقبل ويمكنك أن تختبر فيها ابتكاراتها وتتعرف عليها عن قرب وبالطريقة التي تناسبك."</w:t>
      </w:r>
    </w:p>
    <w:p w14:paraId="3833C033" w14:textId="05AB7A3A" w:rsidR="00FB25E5" w:rsidRPr="000A1AA0" w:rsidRDefault="5D722821" w:rsidP="00867C94">
      <w:pPr>
        <w:suppressAutoHyphens/>
        <w:bidi/>
        <w:spacing w:before="180" w:after="0" w:line="240" w:lineRule="auto"/>
        <w:jc w:val="both"/>
        <w:rPr>
          <w:rFonts w:ascii="Audi Type" w:hAnsi="Audi Type" w:cs="GE SS Text Light"/>
          <w:color w:val="000000"/>
          <w:sz w:val="20"/>
          <w:szCs w:val="20"/>
          <w:rtl/>
        </w:rPr>
      </w:pPr>
      <w:r w:rsidRPr="000A1AA0">
        <w:rPr>
          <w:rFonts w:ascii="Audi Type" w:hAnsi="Audi Type" w:cs="GE SS Text Light"/>
          <w:color w:val="000000"/>
          <w:sz w:val="20"/>
          <w:szCs w:val="20"/>
          <w:rtl/>
        </w:rPr>
        <w:t>- رينيه كونيبيرغ، المدير الإداري لأودي الشرق الأوسط</w:t>
      </w:r>
    </w:p>
    <w:p w14:paraId="69DF9A0D" w14:textId="49AC057D" w:rsidR="00FB25E5" w:rsidRPr="000A1AA0" w:rsidRDefault="704C7C0B" w:rsidP="00867C94">
      <w:pPr>
        <w:suppressAutoHyphens/>
        <w:bidi/>
        <w:spacing w:before="180" w:after="0" w:line="240" w:lineRule="auto"/>
        <w:jc w:val="both"/>
        <w:rPr>
          <w:rFonts w:ascii="Audi Type" w:hAnsi="Audi Type" w:cs="GE SS Text Medium"/>
          <w:color w:val="000000"/>
          <w:sz w:val="20"/>
          <w:szCs w:val="20"/>
          <w:rtl/>
        </w:rPr>
      </w:pPr>
      <w:r w:rsidRPr="000A1AA0">
        <w:rPr>
          <w:rFonts w:ascii="Audi Type" w:hAnsi="Audi Type" w:cs="GE SS Text Medium"/>
          <w:color w:val="000000"/>
          <w:sz w:val="20"/>
          <w:szCs w:val="20"/>
          <w:rtl/>
        </w:rPr>
        <w:t>رؤية عالمية بطابع محلي</w:t>
      </w:r>
    </w:p>
    <w:p w14:paraId="4D5C02C8" w14:textId="1ED90B7B" w:rsidR="00756A84" w:rsidRPr="000A1AA0" w:rsidRDefault="00756A84" w:rsidP="00867C94">
      <w:pPr>
        <w:suppressAutoHyphens/>
        <w:bidi/>
        <w:spacing w:before="180" w:after="0" w:line="240" w:lineRule="auto"/>
        <w:jc w:val="both"/>
        <w:rPr>
          <w:rFonts w:ascii="Audi Type" w:hAnsi="Audi Type" w:cs="GE SS Text Light"/>
          <w:color w:val="000000"/>
          <w:sz w:val="20"/>
          <w:szCs w:val="20"/>
          <w:rtl/>
        </w:rPr>
      </w:pPr>
      <w:r w:rsidRPr="000A1AA0">
        <w:rPr>
          <w:rFonts w:ascii="Audi Type" w:hAnsi="Audi Type" w:cs="GE SS Text Light"/>
          <w:color w:val="000000"/>
          <w:sz w:val="20"/>
          <w:szCs w:val="20"/>
          <w:rtl/>
        </w:rPr>
        <w:lastRenderedPageBreak/>
        <w:t>يركز مفهوم صالة العرض الرائدة -منذ انطلاقه لأول مرة في عام 2021- على جمع أحدث طرازات العلامة في مساحات مصممة خصيصًا لتتيح فرصة للتفاعل الحقيقي.</w:t>
      </w:r>
      <w:r w:rsidRPr="000A1AA0">
        <w:rPr>
          <w:rFonts w:ascii="Audi Type" w:hAnsi="Audi Type" w:cs="GE SS Text Light"/>
          <w:color w:val="000000"/>
          <w:sz w:val="20"/>
          <w:szCs w:val="20"/>
        </w:rPr>
        <w:t xml:space="preserve"> </w:t>
      </w:r>
      <w:r w:rsidRPr="000A1AA0">
        <w:rPr>
          <w:rFonts w:ascii="Audi Type" w:hAnsi="Audi Type" w:cs="GE SS Text Light"/>
          <w:color w:val="000000"/>
          <w:sz w:val="20"/>
          <w:szCs w:val="20"/>
          <w:rtl/>
        </w:rPr>
        <w:t>فيمكن للعملاء استكشاف السيارات بأنفسهم، والتفاعل مع خبراء أودي المتخصصين، والتعرف على ابتكارات العلامة في بيئة مصممة لتلبية احتياجاتهم من تلك التجربة.</w:t>
      </w:r>
      <w:r w:rsidRPr="000A1AA0">
        <w:rPr>
          <w:rFonts w:ascii="Audi Type" w:hAnsi="Audi Type" w:cs="GE SS Text Light"/>
          <w:color w:val="000000"/>
          <w:sz w:val="20"/>
          <w:szCs w:val="20"/>
        </w:rPr>
        <w:t xml:space="preserve"> </w:t>
      </w:r>
      <w:r w:rsidRPr="000A1AA0">
        <w:rPr>
          <w:rFonts w:ascii="Audi Type" w:hAnsi="Audi Type" w:cs="GE SS Text Light"/>
          <w:color w:val="000000"/>
          <w:sz w:val="20"/>
          <w:szCs w:val="20"/>
          <w:rtl/>
        </w:rPr>
        <w:t>ومع افتتاح مواقع جديدة في دبي والدوحة، ترسِّخ أودي حضورها القوي في منطقة الشرق الأوسط من خلال صالات عرض تمنح الأولوية لسهولة الوصول إليها وتركز على التفاعل المباشر وبناء علاقات أقوى بين العملاء والمنتجات.</w:t>
      </w:r>
    </w:p>
    <w:p w14:paraId="06D4EC47" w14:textId="15D92079" w:rsidR="002D223A" w:rsidRPr="000A1AA0" w:rsidRDefault="002D223A" w:rsidP="00867C94">
      <w:pPr>
        <w:suppressAutoHyphens/>
        <w:bidi/>
        <w:spacing w:before="180" w:after="0" w:line="240" w:lineRule="auto"/>
        <w:jc w:val="both"/>
        <w:rPr>
          <w:rFonts w:ascii="Audi Type" w:hAnsi="Audi Type" w:cs="GE SS Text Light"/>
          <w:color w:val="000000"/>
          <w:sz w:val="20"/>
          <w:szCs w:val="20"/>
          <w:rtl/>
        </w:rPr>
      </w:pPr>
      <w:r w:rsidRPr="000A1AA0">
        <w:rPr>
          <w:rFonts w:ascii="Audi Type" w:hAnsi="Audi Type" w:cs="GE SS Text Light"/>
          <w:color w:val="000000"/>
          <w:sz w:val="20"/>
          <w:szCs w:val="20"/>
          <w:rtl/>
        </w:rPr>
        <w:t>من المتوقع بعد الزخم الذي حققته صالتا العرض في دبي والدوحة أن تسرع أودي الشرق الأوسط من وتيرة توسعها في إطلاق صالات العرض الرائدة في الأسواق الرئيسية للعلامة، ومن ثم تستمر في رسم ملامح مستقبل تجارة السيارات وفق مفاهيم ورؤى أكثر تركيزًا على التواصل واهتمامًا باحتياجات العملاء.</w:t>
      </w:r>
    </w:p>
    <w:p w14:paraId="3ABBB489" w14:textId="56EF4CE4" w:rsidR="0781F33C" w:rsidRPr="000A1AA0" w:rsidRDefault="0781F33C" w:rsidP="00867C94">
      <w:pPr>
        <w:suppressAutoHyphens/>
        <w:bidi/>
        <w:spacing w:before="180" w:after="0" w:line="240" w:lineRule="auto"/>
        <w:jc w:val="both"/>
        <w:rPr>
          <w:rFonts w:ascii="Audi Type" w:hAnsi="Audi Type"/>
          <w:b/>
          <w:bCs/>
          <w:szCs w:val="20"/>
          <w:rtl/>
        </w:rPr>
      </w:pPr>
      <w:r w:rsidRPr="000A1AA0">
        <w:rPr>
          <w:rFonts w:ascii="Audi Type" w:hAnsi="Audi Type" w:cs="GE SS Text Medium"/>
          <w:b/>
          <w:bCs/>
          <w:color w:val="000000"/>
          <w:sz w:val="20"/>
          <w:szCs w:val="20"/>
          <w:rtl/>
        </w:rPr>
        <w:t>لمزيد من المعلومات عن صالات عرض أودي الجديدة والتعرف على مستقبل حلول التنقل الفاخرة، يُرجى زيارة</w:t>
      </w:r>
      <w:r w:rsidRPr="000A1AA0">
        <w:rPr>
          <w:rFonts w:ascii="Audi Type" w:hAnsi="Audi Type" w:cs="GE SS Text Medium"/>
          <w:b/>
          <w:bCs/>
          <w:rtl/>
        </w:rPr>
        <w:t xml:space="preserve"> </w:t>
      </w:r>
      <w:hyperlink r:id="rId15">
        <w:r w:rsidRPr="000A1AA0">
          <w:rPr>
            <w:rStyle w:val="Hyperlink"/>
            <w:b/>
            <w:bCs/>
          </w:rPr>
          <w:t>www.audi-me.com</w:t>
        </w:r>
      </w:hyperlink>
      <w:r w:rsidRPr="000A1AA0">
        <w:rPr>
          <w:rFonts w:ascii="Audi Type" w:hAnsi="Audi Type"/>
          <w:b/>
          <w:bCs/>
        </w:rPr>
        <w:t xml:space="preserve">  </w:t>
      </w:r>
    </w:p>
    <w:p w14:paraId="40344D51" w14:textId="2FDB0682" w:rsidR="6DCF09A1" w:rsidRPr="000A1AA0" w:rsidRDefault="6DCF09A1" w:rsidP="00867C94">
      <w:pPr>
        <w:bidi/>
        <w:spacing w:before="120" w:after="0" w:line="240" w:lineRule="exact"/>
        <w:ind w:left="284"/>
        <w:rPr>
          <w:rFonts w:ascii="Audi Type" w:eastAsia="Audi Type" w:hAnsi="Audi Type" w:cs="Audi Type"/>
          <w:b/>
          <w:bCs/>
          <w:color w:val="000000" w:themeColor="text1"/>
          <w:sz w:val="20"/>
          <w:szCs w:val="20"/>
          <w:lang w:val="en-GB"/>
        </w:rPr>
      </w:pPr>
    </w:p>
    <w:tbl>
      <w:tblPr>
        <w:tblStyle w:val="TableGrid"/>
        <w:bidiVisual/>
        <w:tblW w:w="0" w:type="auto"/>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Look w:val="04A0" w:firstRow="1" w:lastRow="0" w:firstColumn="1" w:lastColumn="0" w:noHBand="0" w:noVBand="1"/>
      </w:tblPr>
      <w:tblGrid>
        <w:gridCol w:w="4380"/>
        <w:gridCol w:w="4470"/>
      </w:tblGrid>
      <w:tr w:rsidR="6DCF09A1" w:rsidRPr="000A1AA0" w14:paraId="25AD6B3D" w14:textId="77777777" w:rsidTr="416CFE82">
        <w:trPr>
          <w:trHeight w:val="300"/>
        </w:trPr>
        <w:tc>
          <w:tcPr>
            <w:tcW w:w="4380" w:type="dxa"/>
            <w:tcMar>
              <w:left w:w="105" w:type="dxa"/>
              <w:right w:w="105" w:type="dxa"/>
            </w:tcMar>
          </w:tcPr>
          <w:p w14:paraId="1D6631E8" w14:textId="3EF4B319" w:rsidR="6DCF09A1" w:rsidRPr="000A1AA0" w:rsidRDefault="672282D4" w:rsidP="00867C94">
            <w:pPr>
              <w:suppressAutoHyphens/>
              <w:bidi/>
              <w:spacing w:line="300" w:lineRule="exact"/>
              <w:jc w:val="both"/>
              <w:rPr>
                <w:rFonts w:cs="GE SS Text Medium"/>
                <w:color w:val="000000"/>
                <w:szCs w:val="20"/>
                <w:rtl/>
              </w:rPr>
            </w:pPr>
            <w:r w:rsidRPr="000A1AA0">
              <w:rPr>
                <w:rFonts w:cs="GE SS Text Medium"/>
                <w:color w:val="000000"/>
                <w:szCs w:val="20"/>
                <w:rtl/>
              </w:rPr>
              <w:t>قسم اتصالات أودي الشرق الأوسط</w:t>
            </w:r>
          </w:p>
          <w:p w14:paraId="30955AC2" w14:textId="57A19C35" w:rsidR="6DCF09A1" w:rsidRPr="000A1AA0" w:rsidRDefault="672282D4" w:rsidP="00867C94">
            <w:pPr>
              <w:suppressAutoHyphens/>
              <w:bidi/>
              <w:spacing w:line="300" w:lineRule="exact"/>
              <w:jc w:val="both"/>
              <w:rPr>
                <w:rFonts w:cs="GE SS Text Light"/>
                <w:color w:val="000000"/>
                <w:szCs w:val="20"/>
                <w:rtl/>
              </w:rPr>
            </w:pPr>
            <w:r w:rsidRPr="000A1AA0">
              <w:rPr>
                <w:rFonts w:cs="GE SS Text Light"/>
                <w:color w:val="000000"/>
                <w:szCs w:val="20"/>
                <w:rtl/>
              </w:rPr>
              <w:t>مارينا سليتشنا</w:t>
            </w:r>
          </w:p>
          <w:p w14:paraId="247F695E" w14:textId="62EC3D4F" w:rsidR="6DCF09A1" w:rsidRPr="000A1AA0" w:rsidRDefault="672282D4" w:rsidP="00867C94">
            <w:pPr>
              <w:suppressAutoHyphens/>
              <w:bidi/>
              <w:spacing w:line="300" w:lineRule="exact"/>
              <w:jc w:val="both"/>
              <w:rPr>
                <w:rFonts w:cs="GE SS Text Light"/>
                <w:color w:val="000000"/>
                <w:szCs w:val="20"/>
                <w:rtl/>
              </w:rPr>
            </w:pPr>
            <w:r w:rsidRPr="000A1AA0">
              <w:rPr>
                <w:rFonts w:cs="GE SS Text Light"/>
                <w:color w:val="000000"/>
                <w:szCs w:val="20"/>
                <w:rtl/>
              </w:rPr>
              <w:t>مديرة العلاقات العامة في أودي الشرق الأوسط</w:t>
            </w:r>
          </w:p>
          <w:p w14:paraId="08C61683" w14:textId="17996FC2" w:rsidR="6DCF09A1" w:rsidRPr="000A1AA0" w:rsidRDefault="672282D4" w:rsidP="00867C94">
            <w:pPr>
              <w:pStyle w:val="000KontaktnichtFett"/>
              <w:bidi/>
              <w:rPr>
                <w:rFonts w:eastAsia="Audi Type" w:cs="GE SS Text Light"/>
                <w:rtl/>
              </w:rPr>
            </w:pPr>
            <w:r w:rsidRPr="000A1AA0">
              <w:rPr>
                <w:rFonts w:cs="GE SS Text Light"/>
                <w:rtl/>
              </w:rPr>
              <w:t xml:space="preserve">البريد الإلكتروني: </w:t>
            </w:r>
            <w:hyperlink r:id="rId16">
              <w:r w:rsidRPr="000A1AA0">
                <w:rPr>
                  <w:rStyle w:val="Hyperlink"/>
                  <w:rFonts w:cs="GE SS Text Light"/>
                </w:rPr>
                <w:t>maryna.slichna@vwgme.com</w:t>
              </w:r>
            </w:hyperlink>
          </w:p>
          <w:p w14:paraId="67DFD39C" w14:textId="08CF7739" w:rsidR="6DCF09A1" w:rsidRPr="000A1AA0" w:rsidRDefault="672282D4" w:rsidP="00867C94">
            <w:pPr>
              <w:tabs>
                <w:tab w:val="left" w:pos="567"/>
              </w:tabs>
              <w:bidi/>
              <w:spacing w:line="300" w:lineRule="exact"/>
              <w:ind w:left="-111" w:firstLine="111"/>
              <w:rPr>
                <w:rFonts w:cs="GE SS Text Light"/>
                <w:szCs w:val="20"/>
                <w:rtl/>
              </w:rPr>
            </w:pPr>
            <w:hyperlink r:id="rId17">
              <w:r w:rsidRPr="000A1AA0">
                <w:rPr>
                  <w:rStyle w:val="Hyperlink"/>
                  <w:rFonts w:cs="GE SS Text Light"/>
                </w:rPr>
                <w:t>news.audimiddleeast.com</w:t>
              </w:r>
              <w:r w:rsidRPr="000A1AA0">
                <w:rPr>
                  <w:rStyle w:val="Hyperlink"/>
                  <w:rFonts w:cs="GE SS Text Light"/>
                  <w:rtl/>
                </w:rPr>
                <w:br/>
              </w:r>
            </w:hyperlink>
          </w:p>
          <w:p w14:paraId="296D80E6" w14:textId="241D5071" w:rsidR="6DCF09A1" w:rsidRPr="000A1AA0" w:rsidRDefault="52383C1D" w:rsidP="00867C94">
            <w:pPr>
              <w:tabs>
                <w:tab w:val="left" w:pos="567"/>
              </w:tabs>
              <w:bidi/>
              <w:spacing w:line="300" w:lineRule="exact"/>
              <w:ind w:left="-111" w:firstLine="111"/>
              <w:rPr>
                <w:rFonts w:eastAsia="Calibri" w:cs="GE SS Text Light"/>
                <w:szCs w:val="20"/>
                <w:rtl/>
              </w:rPr>
            </w:pPr>
            <w:r w:rsidRPr="000A1AA0">
              <w:rPr>
                <w:rFonts w:cs="GE SS Text Light"/>
                <w:noProof/>
                <w:rtl/>
              </w:rPr>
              <w:drawing>
                <wp:inline distT="0" distB="0" distL="0" distR="0" wp14:anchorId="030858E1" wp14:editId="5EDD58F0">
                  <wp:extent cx="285750" cy="304800"/>
                  <wp:effectExtent l="0" t="0" r="0" b="0"/>
                  <wp:docPr id="1775568959" name="Picture 17755689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5568959"/>
                          <pic:cNvPicPr/>
                        </pic:nvPicPr>
                        <pic:blipFill>
                          <a:blip r:embed="rId18">
                            <a:extLst>
                              <a:ext uri="{28A0092B-C50C-407E-A947-70E740481C1C}">
                                <a14:useLocalDpi xmlns:a14="http://schemas.microsoft.com/office/drawing/2010/main" val="0"/>
                              </a:ext>
                            </a:extLst>
                          </a:blip>
                          <a:stretch>
                            <a:fillRect/>
                          </a:stretch>
                        </pic:blipFill>
                        <pic:spPr>
                          <a:xfrm>
                            <a:off x="0" y="0"/>
                            <a:ext cx="285750" cy="304800"/>
                          </a:xfrm>
                          <a:prstGeom prst="rect">
                            <a:avLst/>
                          </a:prstGeom>
                        </pic:spPr>
                      </pic:pic>
                    </a:graphicData>
                  </a:graphic>
                </wp:inline>
              </w:drawing>
            </w:r>
            <w:r w:rsidRPr="000A1AA0">
              <w:rPr>
                <w:rFonts w:cs="GE SS Text Light"/>
                <w:noProof/>
                <w:rtl/>
              </w:rPr>
              <w:drawing>
                <wp:inline distT="0" distB="0" distL="0" distR="0" wp14:anchorId="0E05449C" wp14:editId="2270AEBD">
                  <wp:extent cx="304800" cy="304800"/>
                  <wp:effectExtent l="0" t="0" r="0" b="0"/>
                  <wp:docPr id="1900176348" name="Picture 190017634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0176348"/>
                          <pic:cNvPicPr/>
                        </pic:nvPicPr>
                        <pic:blipFill>
                          <a:blip r:embed="rId19">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0A1AA0">
              <w:rPr>
                <w:rFonts w:cs="GE SS Text Light"/>
                <w:noProof/>
                <w:rtl/>
              </w:rPr>
              <w:drawing>
                <wp:inline distT="0" distB="0" distL="0" distR="0" wp14:anchorId="569592AF" wp14:editId="5FF86E05">
                  <wp:extent cx="304800" cy="304800"/>
                  <wp:effectExtent l="0" t="0" r="0" b="0"/>
                  <wp:docPr id="370104054" name="Picture 370104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104054"/>
                          <pic:cNvPicPr/>
                        </pic:nvPicPr>
                        <pic:blipFill>
                          <a:blip r:embed="rId20">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0A1AA0">
              <w:rPr>
                <w:rFonts w:cs="GE SS Text Light"/>
                <w:noProof/>
                <w:rtl/>
              </w:rPr>
              <w:drawing>
                <wp:inline distT="0" distB="0" distL="0" distR="0" wp14:anchorId="12EDB954" wp14:editId="1A169C9E">
                  <wp:extent cx="304800" cy="304800"/>
                  <wp:effectExtent l="0" t="0" r="0" b="0"/>
                  <wp:docPr id="139654708" name="Picture 139654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4708"/>
                          <pic:cNvPicPr/>
                        </pic:nvPicPr>
                        <pic:blipFill>
                          <a:blip r:embed="rId21">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70" w:type="dxa"/>
            <w:tcMar>
              <w:left w:w="105" w:type="dxa"/>
              <w:right w:w="105" w:type="dxa"/>
            </w:tcMar>
          </w:tcPr>
          <w:p w14:paraId="55C05FC5" w14:textId="34349559" w:rsidR="6DCF09A1" w:rsidRPr="000A1AA0" w:rsidRDefault="672282D4" w:rsidP="00867C94">
            <w:pPr>
              <w:suppressAutoHyphens/>
              <w:bidi/>
              <w:spacing w:line="300" w:lineRule="exact"/>
              <w:jc w:val="both"/>
              <w:rPr>
                <w:rFonts w:cs="GE SS Text Medium"/>
                <w:color w:val="000000"/>
                <w:szCs w:val="20"/>
                <w:rtl/>
              </w:rPr>
            </w:pPr>
            <w:r w:rsidRPr="000A1AA0">
              <w:rPr>
                <w:rFonts w:cs="GE SS Text Medium"/>
                <w:color w:val="000000"/>
                <w:szCs w:val="20"/>
                <w:rtl/>
              </w:rPr>
              <w:t>ذا رومانز</w:t>
            </w:r>
            <w:r w:rsidRPr="000A1AA0">
              <w:rPr>
                <w:rFonts w:cs="GE SS Text Medium"/>
                <w:color w:val="000000"/>
                <w:szCs w:val="20"/>
              </w:rPr>
              <w:t xml:space="preserve"> </w:t>
            </w:r>
          </w:p>
          <w:p w14:paraId="0FF9B862" w14:textId="67A4242A" w:rsidR="6DCF09A1" w:rsidRPr="000A1AA0" w:rsidRDefault="672282D4" w:rsidP="00867C94">
            <w:pPr>
              <w:pStyle w:val="000Kontakt"/>
              <w:bidi/>
              <w:rPr>
                <w:rFonts w:cs="GE SS Text Light"/>
                <w:b w:val="0"/>
                <w:bCs w:val="0"/>
                <w:rtl/>
              </w:rPr>
            </w:pPr>
            <w:r w:rsidRPr="000A1AA0">
              <w:rPr>
                <w:rFonts w:cs="GE SS Text Light"/>
                <w:b w:val="0"/>
                <w:bCs w:val="0"/>
                <w:rtl/>
              </w:rPr>
              <w:t>شريك العلاقات العامة لأودي الشرق الأوسط</w:t>
            </w:r>
            <w:r w:rsidRPr="000A1AA0">
              <w:rPr>
                <w:rFonts w:cs="GE SS Text Light"/>
                <w:b w:val="0"/>
                <w:bCs w:val="0"/>
              </w:rPr>
              <w:t xml:space="preserve"> </w:t>
            </w:r>
          </w:p>
          <w:p w14:paraId="6B8CC587" w14:textId="4E607FA7" w:rsidR="6DCF09A1" w:rsidRPr="000A1AA0" w:rsidRDefault="672282D4" w:rsidP="00867C94">
            <w:pPr>
              <w:pStyle w:val="000Kontakt"/>
              <w:bidi/>
              <w:rPr>
                <w:rFonts w:cs="GE SS Text Light"/>
                <w:b w:val="0"/>
                <w:bCs w:val="0"/>
                <w:rtl/>
              </w:rPr>
            </w:pPr>
            <w:r w:rsidRPr="000A1AA0">
              <w:rPr>
                <w:rFonts w:cs="GE SS Text Light"/>
                <w:b w:val="0"/>
                <w:bCs w:val="0"/>
                <w:rtl/>
              </w:rPr>
              <w:t>البريد الإلكتروني:</w:t>
            </w:r>
            <w:r w:rsidRPr="000A1AA0">
              <w:rPr>
                <w:rFonts w:cs="GE SS Text Light"/>
                <w:b w:val="0"/>
                <w:bCs w:val="0"/>
              </w:rPr>
              <w:t xml:space="preserve"> </w:t>
            </w:r>
            <w:hyperlink r:id="rId22">
              <w:r w:rsidRPr="000A1AA0">
                <w:rPr>
                  <w:rStyle w:val="Hyperlink"/>
                  <w:rFonts w:cs="GE SS Text Light"/>
                  <w:b w:val="0"/>
                </w:rPr>
                <w:t>AudiMiddleEastPR@wearetheromans.com</w:t>
              </w:r>
            </w:hyperlink>
            <w:r w:rsidRPr="000A1AA0">
              <w:rPr>
                <w:rFonts w:cs="GE SS Text Light"/>
                <w:b w:val="0"/>
                <w:bCs w:val="0"/>
              </w:rPr>
              <w:t xml:space="preserve"> </w:t>
            </w:r>
          </w:p>
        </w:tc>
      </w:tr>
    </w:tbl>
    <w:p w14:paraId="44196FEE" w14:textId="77777777" w:rsidR="00C55F71" w:rsidRPr="000A1AA0" w:rsidRDefault="00C55F71" w:rsidP="000A1AA0">
      <w:pPr>
        <w:pStyle w:val="000Verbrauchsangaben"/>
      </w:pPr>
    </w:p>
    <w:tbl>
      <w:tblPr>
        <w:tblStyle w:val="TableGrid"/>
        <w:bidiVisual/>
        <w:tblW w:w="0" w:type="auto"/>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9050"/>
      </w:tblGrid>
      <w:tr w:rsidR="00C55F71" w:rsidRPr="000A1AA0" w14:paraId="15EDC18D" w14:textId="77777777" w:rsidTr="416CFE82">
        <w:tc>
          <w:tcPr>
            <w:tcW w:w="9065" w:type="dxa"/>
            <w:tcBorders>
              <w:top w:val="single" w:sz="4" w:space="0" w:color="auto"/>
              <w:left w:val="nil"/>
              <w:bottom w:val="single" w:sz="4" w:space="0" w:color="auto"/>
              <w:right w:val="nil"/>
            </w:tcBorders>
            <w:tcMar>
              <w:top w:w="113" w:type="dxa"/>
              <w:left w:w="0" w:type="dxa"/>
              <w:bottom w:w="0" w:type="dxa"/>
              <w:right w:w="0" w:type="dxa"/>
            </w:tcMar>
            <w:vAlign w:val="bottom"/>
            <w:hideMark/>
          </w:tcPr>
          <w:p w14:paraId="6D383AB1" w14:textId="690A1830" w:rsidR="00E46C45" w:rsidRPr="000A1AA0" w:rsidRDefault="00E46C45" w:rsidP="00867C94">
            <w:pPr>
              <w:bidi/>
              <w:jc w:val="both"/>
              <w:rPr>
                <w:rFonts w:cs="GE SS Text Light"/>
                <w:sz w:val="18"/>
                <w:szCs w:val="18"/>
              </w:rPr>
            </w:pPr>
            <w:bookmarkStart w:id="15" w:name="_Hlk129772683"/>
            <w:bookmarkStart w:id="16" w:name="_Hlk129772673"/>
            <w:r w:rsidRPr="000A1AA0">
              <w:rPr>
                <w:rFonts w:cs="GE SS Text Light"/>
                <w:sz w:val="18"/>
                <w:szCs w:val="18"/>
                <w:rtl/>
              </w:rPr>
              <w:t>تُعُّد مجموعة أودي واحدة من أنجح الشركات المصنعة للسيارات والدراجات النارية من الفئة الفاخرة.</w:t>
            </w:r>
            <w:r w:rsidRPr="000A1AA0">
              <w:rPr>
                <w:rFonts w:cs="GE SS Text Light"/>
                <w:sz w:val="18"/>
                <w:szCs w:val="18"/>
              </w:rPr>
              <w:t xml:space="preserve"> </w:t>
            </w:r>
            <w:r w:rsidRPr="000A1AA0">
              <w:rPr>
                <w:rFonts w:cs="GE SS Text Light"/>
                <w:sz w:val="18"/>
                <w:szCs w:val="18"/>
                <w:rtl/>
              </w:rPr>
              <w:t>تتواجد العلامات التجارية أودي وبنتلي ولامبورغيني ودوكاتي في 21 موقعًا ضمن 12 دولة.</w:t>
            </w:r>
            <w:r w:rsidRPr="000A1AA0">
              <w:rPr>
                <w:rFonts w:cs="GE SS Text Light"/>
                <w:sz w:val="18"/>
                <w:szCs w:val="18"/>
              </w:rPr>
              <w:t xml:space="preserve"> </w:t>
            </w:r>
            <w:r w:rsidRPr="000A1AA0">
              <w:rPr>
                <w:rFonts w:cs="GE SS Text Light"/>
                <w:sz w:val="18"/>
                <w:szCs w:val="18"/>
                <w:rtl/>
              </w:rPr>
              <w:t>وخلال عام 2024، سلَّمت مجموعة أودي أكثر من 1.7 مليون سيارة، محققة عائدات إجمالية بلغت 64.5 مليار يورو وأرباحًا تشغيلية بلغت 3.9 مليار يورو.</w:t>
            </w:r>
          </w:p>
          <w:p w14:paraId="4457D668" w14:textId="77777777" w:rsidR="00867C94" w:rsidRPr="000A1AA0" w:rsidRDefault="00867C94" w:rsidP="00867C94">
            <w:pPr>
              <w:bidi/>
              <w:jc w:val="both"/>
              <w:rPr>
                <w:rFonts w:cs="GE SS Text Light"/>
                <w:sz w:val="18"/>
                <w:szCs w:val="18"/>
                <w:rtl/>
              </w:rPr>
            </w:pPr>
          </w:p>
          <w:p w14:paraId="79F70E55" w14:textId="329A097A" w:rsidR="00C55F71" w:rsidRPr="000A1AA0" w:rsidRDefault="00867C94" w:rsidP="00867C94">
            <w:pPr>
              <w:bidi/>
              <w:jc w:val="both"/>
              <w:rPr>
                <w:rFonts w:eastAsia="Times New Roman" w:cs="GE SS Text Light"/>
                <w:sz w:val="18"/>
                <w:szCs w:val="18"/>
                <w:rtl/>
              </w:rPr>
            </w:pPr>
            <w:r w:rsidRPr="000A1AA0">
              <w:rPr>
                <w:rFonts w:cs="GE SS Text Light"/>
                <w:sz w:val="18"/>
                <w:szCs w:val="18"/>
                <w:rtl/>
              </w:rPr>
              <w:t>أكدت "أودي إيه جي" التزامها تجاه المنطقة من خلال تأسيس شركتها التابعة "أودي الشرق الأوسط" المملوكة لها بالكامل في العام 2005،</w:t>
            </w:r>
            <w:r w:rsidRPr="000A1AA0">
              <w:rPr>
                <w:rFonts w:cs="GE SS Text Light"/>
                <w:sz w:val="18"/>
                <w:szCs w:val="18"/>
              </w:rPr>
              <w:t xml:space="preserve"> </w:t>
            </w:r>
            <w:r w:rsidRPr="000A1AA0">
              <w:rPr>
                <w:rFonts w:cs="GE SS Text Light"/>
                <w:sz w:val="18"/>
                <w:szCs w:val="18"/>
                <w:rtl/>
              </w:rPr>
              <w:t xml:space="preserve">والتي تقدم خدماتها لأسواق البحرين والأردن والكويت ولبنان وعُمان وقطر والمملكة العربية السعودية والإمارات العربية المتحدة. تواصل "أودي الشرق الأوسط" طريقها </w:t>
            </w:r>
            <w:r w:rsidR="00C342B2">
              <w:rPr>
                <w:rFonts w:cs="GE SS Text Light" w:hint="cs"/>
                <w:sz w:val="18"/>
                <w:szCs w:val="18"/>
                <w:rtl/>
                <w:lang w:bidi="ar-AE"/>
              </w:rPr>
              <w:t>في مسيرة</w:t>
            </w:r>
            <w:r w:rsidRPr="000A1AA0">
              <w:rPr>
                <w:rFonts w:cs="GE SS Text Light"/>
                <w:sz w:val="18"/>
                <w:szCs w:val="18"/>
                <w:rtl/>
              </w:rPr>
              <w:t xml:space="preserve"> التحول إلى مزود لحلول التنقل الفاخر المستدام والمتميز.</w:t>
            </w:r>
            <w:r w:rsidRPr="000A1AA0">
              <w:rPr>
                <w:rFonts w:cs="GE SS Text Light"/>
                <w:sz w:val="18"/>
                <w:szCs w:val="18"/>
              </w:rPr>
              <w:t xml:space="preserve"> </w:t>
            </w:r>
            <w:r w:rsidRPr="000A1AA0">
              <w:rPr>
                <w:rFonts w:cs="GE SS Text Light"/>
                <w:sz w:val="18"/>
                <w:szCs w:val="18"/>
                <w:rtl/>
              </w:rPr>
              <w:t xml:space="preserve">لمزيد من المعلومات عن طرازاتنا واستراتيجيتنا المستقبلية من أجل المستقبل المستدام </w:t>
            </w:r>
            <w:hyperlink r:id="rId23" w:tgtFrame="_new" w:history="1">
              <w:r w:rsidRPr="000A1AA0">
                <w:rPr>
                  <w:rStyle w:val="Hyperlink"/>
                  <w:rFonts w:cs="GE SS Text Light"/>
                  <w:sz w:val="18"/>
                </w:rPr>
                <w:t>www.audi-me.com</w:t>
              </w:r>
            </w:hyperlink>
            <w:r w:rsidRPr="000A1AA0">
              <w:rPr>
                <w:rFonts w:cs="GE SS Text Light"/>
                <w:sz w:val="18"/>
                <w:szCs w:val="18"/>
                <w:rtl/>
              </w:rPr>
              <w:t xml:space="preserve"> و </w:t>
            </w:r>
            <w:hyperlink r:id="rId24" w:tgtFrame="_new" w:history="1">
              <w:r w:rsidRPr="000A1AA0">
                <w:rPr>
                  <w:rStyle w:val="Hyperlink"/>
                  <w:rFonts w:cs="GE SS Text Light"/>
                  <w:sz w:val="18"/>
                </w:rPr>
                <w:t>news.audimiddleeast.com</w:t>
              </w:r>
            </w:hyperlink>
            <w:r w:rsidRPr="000A1AA0">
              <w:rPr>
                <w:rFonts w:cs="GE SS Text Light"/>
                <w:sz w:val="18"/>
                <w:szCs w:val="18"/>
              </w:rPr>
              <w:t>.</w:t>
            </w:r>
            <w:r w:rsidR="00586A38">
              <w:rPr>
                <w:rFonts w:cs="GE SS Text Light"/>
                <w:sz w:val="18"/>
                <w:szCs w:val="18"/>
              </w:rPr>
              <w:br/>
            </w:r>
          </w:p>
        </w:tc>
      </w:tr>
      <w:bookmarkEnd w:id="15"/>
      <w:bookmarkEnd w:id="16"/>
    </w:tbl>
    <w:p w14:paraId="53E8F6DC" w14:textId="31293D0E" w:rsidR="00CA55C2" w:rsidRPr="000A1AA0" w:rsidRDefault="00CA55C2" w:rsidP="00867C94">
      <w:pPr>
        <w:bidi/>
        <w:spacing w:before="240"/>
        <w:rPr>
          <w:rFonts w:ascii="Audi Type" w:hAnsi="Audi Type" w:cs="GE SS Text Light"/>
          <w:lang w:val="en-GB"/>
        </w:rPr>
      </w:pPr>
    </w:p>
    <w:sectPr w:rsidR="00CA55C2" w:rsidRPr="000A1AA0" w:rsidSect="00BD71D5">
      <w:headerReference w:type="default" r:id="rId25"/>
      <w:footerReference w:type="default" r:id="rId26"/>
      <w:pgSz w:w="11906" w:h="16838" w:code="9"/>
      <w:pgMar w:top="1440" w:right="1416"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Tannous, Angela (AE/GAM)" w:date="2025-05-13T15:55:00Z" w:initials="AT">
    <w:p w14:paraId="24B92AD5" w14:textId="77777777" w:rsidR="003D361A" w:rsidRDefault="003D361A" w:rsidP="003D361A">
      <w:pPr>
        <w:pStyle w:val="CommentText"/>
      </w:pPr>
      <w:r>
        <w:rPr>
          <w:rStyle w:val="CommentReference"/>
        </w:rPr>
        <w:annotationRef/>
      </w:r>
      <w:r>
        <w:t>Using “tijara” is not a nice word especially In the title. Replace or remove</w:t>
      </w:r>
    </w:p>
  </w:comment>
  <w:comment w:id="13" w:author="Tannous, Angela (AE/GAM)" w:date="2025-05-13T15:57:00Z" w:initials="AT">
    <w:p w14:paraId="0D7CE112" w14:textId="77777777" w:rsidR="003D361A" w:rsidRDefault="003D361A" w:rsidP="003D361A">
      <w:pPr>
        <w:pStyle w:val="CommentText"/>
      </w:pPr>
      <w:r>
        <w:rPr>
          <w:rStyle w:val="CommentReference"/>
        </w:rPr>
        <w:annotationRef/>
      </w:r>
      <w:r>
        <w:rPr>
          <w:color w:val="000000"/>
          <w:rtl/>
        </w:rPr>
        <w:t>المنتظرة</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4B92AD5" w15:done="1"/>
  <w15:commentEx w15:paraId="0D7CE112"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5E13358" w16cex:dateUtc="2025-05-13T11:55:00Z"/>
  <w16cex:commentExtensible w16cex:durableId="6537C715" w16cex:dateUtc="2025-05-13T11: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4B92AD5" w16cid:durableId="65E13358"/>
  <w16cid:commentId w16cid:paraId="0D7CE112" w16cid:durableId="6537C71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D46090" w14:textId="77777777" w:rsidR="007E0BA4" w:rsidRDefault="007E0BA4" w:rsidP="00D852E6">
      <w:pPr>
        <w:spacing w:after="0" w:line="240" w:lineRule="auto"/>
      </w:pPr>
      <w:r>
        <w:separator/>
      </w:r>
    </w:p>
  </w:endnote>
  <w:endnote w:type="continuationSeparator" w:id="0">
    <w:p w14:paraId="50BDEF58" w14:textId="77777777" w:rsidR="007E0BA4" w:rsidRDefault="007E0BA4" w:rsidP="00D852E6">
      <w:pPr>
        <w:spacing w:after="0" w:line="240" w:lineRule="auto"/>
      </w:pPr>
      <w:r>
        <w:continuationSeparator/>
      </w:r>
    </w:p>
  </w:endnote>
  <w:endnote w:type="continuationNotice" w:id="1">
    <w:p w14:paraId="3ED8B666" w14:textId="77777777" w:rsidR="007E0BA4" w:rsidRDefault="007E0B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udi Type Extended">
    <w:altName w:val="Calibri"/>
    <w:panose1 w:val="020B0604020202020204"/>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Audi Type">
    <w:altName w:val="Calibri"/>
    <w:panose1 w:val="020B0604020202020204"/>
    <w:charset w:val="00"/>
    <w:family w:val="swiss"/>
    <w:pitch w:val="variable"/>
    <w:sig w:usb0="A000002F" w:usb1="400020FB" w:usb2="00000000" w:usb3="00000000" w:csb0="00000093" w:csb1="00000000"/>
  </w:font>
  <w:font w:name="GE SS Text Light">
    <w:altName w:val="Sakkal Majalla"/>
    <w:panose1 w:val="020B0604020202020204"/>
    <w:charset w:val="B2"/>
    <w:family w:val="roman"/>
    <w:notTrueType/>
    <w:pitch w:val="variable"/>
    <w:sig w:usb0="80002003" w:usb1="80000100" w:usb2="00000028" w:usb3="00000000" w:csb0="00000040" w:csb1="00000000"/>
  </w:font>
  <w:font w:name="Times New Roman (Textkörper CS)">
    <w:altName w:val="Times New Roman"/>
    <w:panose1 w:val="020B0604020202020204"/>
    <w:charset w:val="00"/>
    <w:family w:val="roman"/>
    <w:notTrueType/>
    <w:pitch w:val="default"/>
  </w:font>
  <w:font w:name="GE SS Text Medium">
    <w:altName w:val="Sakkal Majalla"/>
    <w:panose1 w:val="020B0604020202020204"/>
    <w:charset w:val="B2"/>
    <w:family w:val="roman"/>
    <w:notTrueType/>
    <w:pitch w:val="variable"/>
    <w:sig w:usb0="80002003" w:usb1="80000100" w:usb2="00000028" w:usb3="00000000" w:csb0="00000040"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44F9A" w14:textId="42AA03B1" w:rsidR="0074013F" w:rsidRPr="006960DD" w:rsidRDefault="00000000" w:rsidP="0074013F">
    <w:pPr>
      <w:pStyle w:val="Footer"/>
      <w:bidi/>
      <w:jc w:val="right"/>
      <w:rPr>
        <w:rFonts w:ascii="Audi Type" w:hAnsi="Audi Type"/>
        <w:sz w:val="16"/>
        <w:szCs w:val="16"/>
        <w:rtl/>
      </w:rPr>
    </w:pPr>
    <w:sdt>
      <w:sdtPr>
        <w:rPr>
          <w:rFonts w:ascii="Audi Type" w:hAnsi="Audi Type"/>
          <w:rtl/>
        </w:rPr>
        <w:id w:val="-1437660283"/>
        <w:docPartObj>
          <w:docPartGallery w:val="Page Numbers (Bottom of Page)"/>
          <w:docPartUnique/>
        </w:docPartObj>
      </w:sdtPr>
      <w:sdtEndPr>
        <w:rPr>
          <w:noProof/>
          <w:sz w:val="16"/>
          <w:szCs w:val="16"/>
        </w:rPr>
      </w:sdtEndPr>
      <w:sdtContent>
        <w:r w:rsidR="0074013F" w:rsidRPr="006960DD">
          <w:rPr>
            <w:rFonts w:ascii="Audi Type" w:hAnsi="Audi Type" w:hint="cs"/>
            <w:sz w:val="16"/>
            <w:rtl/>
          </w:rPr>
          <w:fldChar w:fldCharType="begin"/>
        </w:r>
        <w:r w:rsidR="00B72FD4">
          <w:rPr>
            <w:rtl/>
          </w:rPr>
          <w:instrText xml:space="preserve"> </w:instrText>
        </w:r>
        <w:r w:rsidR="0074013F" w:rsidRPr="006960DD">
          <w:rPr>
            <w:rFonts w:ascii="Audi Type" w:hAnsi="Audi Type" w:hint="cs"/>
            <w:sz w:val="16"/>
          </w:rPr>
          <w:instrText xml:space="preserve">PAGE   \* MERGEFORMAT </w:instrText>
        </w:r>
        <w:r w:rsidR="0074013F" w:rsidRPr="006960DD">
          <w:rPr>
            <w:rFonts w:ascii="Audi Type" w:hAnsi="Audi Type" w:hint="cs"/>
            <w:sz w:val="16"/>
            <w:rtl/>
          </w:rPr>
          <w:fldChar w:fldCharType="separate"/>
        </w:r>
        <w:r w:rsidR="0091195B" w:rsidRPr="006960DD">
          <w:rPr>
            <w:rFonts w:ascii="Audi Type" w:hAnsi="Audi Type" w:hint="cs"/>
            <w:sz w:val="16"/>
            <w:rtl/>
          </w:rPr>
          <w:t>2</w:t>
        </w:r>
        <w:r w:rsidR="0074013F" w:rsidRPr="006960DD">
          <w:rPr>
            <w:rFonts w:ascii="Audi Type" w:hAnsi="Audi Type" w:hint="cs"/>
            <w:sz w:val="16"/>
            <w:rtl/>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35DC90" w14:textId="77777777" w:rsidR="007E0BA4" w:rsidRDefault="007E0BA4" w:rsidP="00D852E6">
      <w:pPr>
        <w:spacing w:after="0" w:line="240" w:lineRule="auto"/>
      </w:pPr>
      <w:r>
        <w:separator/>
      </w:r>
    </w:p>
  </w:footnote>
  <w:footnote w:type="continuationSeparator" w:id="0">
    <w:p w14:paraId="53EED838" w14:textId="77777777" w:rsidR="007E0BA4" w:rsidRDefault="007E0BA4" w:rsidP="00D852E6">
      <w:pPr>
        <w:spacing w:after="0" w:line="240" w:lineRule="auto"/>
      </w:pPr>
      <w:r>
        <w:continuationSeparator/>
      </w:r>
    </w:p>
  </w:footnote>
  <w:footnote w:type="continuationNotice" w:id="1">
    <w:p w14:paraId="7CE23C09" w14:textId="77777777" w:rsidR="007E0BA4" w:rsidRDefault="007E0BA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C853B" w14:textId="6F70554C" w:rsidR="00D852E6" w:rsidRDefault="001B446F">
    <w:pPr>
      <w:pStyle w:val="Header"/>
      <w:bidi/>
      <w:rPr>
        <w:rtl/>
      </w:rPr>
    </w:pPr>
    <w:r>
      <w:rPr>
        <w:rFonts w:hint="cs"/>
        <w:noProof/>
        <w:rtl/>
      </w:rPr>
      <w:drawing>
        <wp:anchor distT="0" distB="0" distL="114300" distR="114300" simplePos="0" relativeHeight="251658241" behindDoc="1" locked="0" layoutInCell="1" allowOverlap="1" wp14:anchorId="59C5384A" wp14:editId="438533BA">
          <wp:simplePos x="0" y="0"/>
          <wp:positionH relativeFrom="margin">
            <wp:align>left</wp:align>
          </wp:positionH>
          <wp:positionV relativeFrom="paragraph">
            <wp:posOffset>6675</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rPr>
        <w:rFonts w:hint="cs"/>
        <w:noProof/>
        <w:rtl/>
      </w:rPr>
      <w:drawing>
        <wp:anchor distT="0" distB="0" distL="0" distR="0" simplePos="0" relativeHeight="251658240" behindDoc="0" locked="0" layoutInCell="0" allowOverlap="1" wp14:anchorId="6A709837" wp14:editId="7C8C54D6">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6FFEA13" w14:textId="77777777" w:rsidR="00D852E6" w:rsidRDefault="00D852E6">
    <w:pPr>
      <w:pStyle w:val="Header"/>
    </w:pPr>
  </w:p>
  <w:p w14:paraId="72C392DF" w14:textId="25BD4568" w:rsidR="00D852E6" w:rsidRDefault="00D852E6">
    <w:pPr>
      <w:pStyle w:val="Header"/>
    </w:pPr>
  </w:p>
  <w:p w14:paraId="53E66926" w14:textId="4EDA3C5E" w:rsidR="00D852E6" w:rsidRDefault="00D852E6">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A541F"/>
    <w:multiLevelType w:val="hybridMultilevel"/>
    <w:tmpl w:val="D4CC1D8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D35BCD"/>
    <w:multiLevelType w:val="hybridMultilevel"/>
    <w:tmpl w:val="B7687E16"/>
    <w:lvl w:ilvl="0" w:tplc="B2A869C8">
      <w:start w:val="1"/>
      <w:numFmt w:val="bullet"/>
      <w:lvlText w:val="&gt;"/>
      <w:lvlJc w:val="left"/>
      <w:pPr>
        <w:ind w:left="360" w:hanging="360"/>
      </w:pPr>
      <w:rPr>
        <w:rFonts w:ascii="Audi Type Extended" w:hAnsi="Audi Type Extended" w:hint="default"/>
      </w:rPr>
    </w:lvl>
    <w:lvl w:ilvl="1" w:tplc="9CD4F506">
      <w:start w:val="1"/>
      <w:numFmt w:val="bullet"/>
      <w:lvlText w:val="o"/>
      <w:lvlJc w:val="left"/>
      <w:pPr>
        <w:ind w:left="1440" w:hanging="360"/>
      </w:pPr>
      <w:rPr>
        <w:rFonts w:ascii="Courier New" w:hAnsi="Courier New" w:hint="default"/>
      </w:rPr>
    </w:lvl>
    <w:lvl w:ilvl="2" w:tplc="86D88E5A">
      <w:start w:val="1"/>
      <w:numFmt w:val="bullet"/>
      <w:lvlText w:val=""/>
      <w:lvlJc w:val="left"/>
      <w:pPr>
        <w:ind w:left="2160" w:hanging="360"/>
      </w:pPr>
      <w:rPr>
        <w:rFonts w:ascii="Wingdings" w:hAnsi="Wingdings" w:hint="default"/>
      </w:rPr>
    </w:lvl>
    <w:lvl w:ilvl="3" w:tplc="8312D7A8">
      <w:start w:val="1"/>
      <w:numFmt w:val="bullet"/>
      <w:lvlText w:val=""/>
      <w:lvlJc w:val="left"/>
      <w:pPr>
        <w:ind w:left="2880" w:hanging="360"/>
      </w:pPr>
      <w:rPr>
        <w:rFonts w:ascii="Symbol" w:hAnsi="Symbol" w:hint="default"/>
      </w:rPr>
    </w:lvl>
    <w:lvl w:ilvl="4" w:tplc="CF5A56C2">
      <w:start w:val="1"/>
      <w:numFmt w:val="bullet"/>
      <w:lvlText w:val="o"/>
      <w:lvlJc w:val="left"/>
      <w:pPr>
        <w:ind w:left="3600" w:hanging="360"/>
      </w:pPr>
      <w:rPr>
        <w:rFonts w:ascii="Courier New" w:hAnsi="Courier New" w:hint="default"/>
      </w:rPr>
    </w:lvl>
    <w:lvl w:ilvl="5" w:tplc="D33E855C">
      <w:start w:val="1"/>
      <w:numFmt w:val="bullet"/>
      <w:lvlText w:val=""/>
      <w:lvlJc w:val="left"/>
      <w:pPr>
        <w:ind w:left="4320" w:hanging="360"/>
      </w:pPr>
      <w:rPr>
        <w:rFonts w:ascii="Wingdings" w:hAnsi="Wingdings" w:hint="default"/>
      </w:rPr>
    </w:lvl>
    <w:lvl w:ilvl="6" w:tplc="BEC62C60">
      <w:start w:val="1"/>
      <w:numFmt w:val="bullet"/>
      <w:lvlText w:val=""/>
      <w:lvlJc w:val="left"/>
      <w:pPr>
        <w:ind w:left="5040" w:hanging="360"/>
      </w:pPr>
      <w:rPr>
        <w:rFonts w:ascii="Symbol" w:hAnsi="Symbol" w:hint="default"/>
      </w:rPr>
    </w:lvl>
    <w:lvl w:ilvl="7" w:tplc="CB04F932">
      <w:start w:val="1"/>
      <w:numFmt w:val="bullet"/>
      <w:lvlText w:val="o"/>
      <w:lvlJc w:val="left"/>
      <w:pPr>
        <w:ind w:left="5760" w:hanging="360"/>
      </w:pPr>
      <w:rPr>
        <w:rFonts w:ascii="Courier New" w:hAnsi="Courier New" w:hint="default"/>
      </w:rPr>
    </w:lvl>
    <w:lvl w:ilvl="8" w:tplc="7FE6FCFC">
      <w:start w:val="1"/>
      <w:numFmt w:val="bullet"/>
      <w:lvlText w:val=""/>
      <w:lvlJc w:val="left"/>
      <w:pPr>
        <w:ind w:left="6480" w:hanging="360"/>
      </w:pPr>
      <w:rPr>
        <w:rFonts w:ascii="Wingdings" w:hAnsi="Wingdings" w:hint="default"/>
      </w:rPr>
    </w:lvl>
  </w:abstractNum>
  <w:abstractNum w:abstractNumId="2" w15:restartNumberingAfterBreak="0">
    <w:nsid w:val="24A75CBB"/>
    <w:multiLevelType w:val="hybridMultilevel"/>
    <w:tmpl w:val="A36874D6"/>
    <w:lvl w:ilvl="0" w:tplc="FFFFFFFF">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26F290"/>
    <w:multiLevelType w:val="hybridMultilevel"/>
    <w:tmpl w:val="590EEB5C"/>
    <w:lvl w:ilvl="0" w:tplc="C29EAD92">
      <w:start w:val="1"/>
      <w:numFmt w:val="bullet"/>
      <w:lvlText w:val=""/>
      <w:lvlJc w:val="left"/>
      <w:pPr>
        <w:ind w:left="644" w:hanging="360"/>
      </w:pPr>
      <w:rPr>
        <w:rFonts w:ascii="Symbol" w:hAnsi="Symbol" w:hint="default"/>
      </w:rPr>
    </w:lvl>
    <w:lvl w:ilvl="1" w:tplc="6212E832">
      <w:start w:val="1"/>
      <w:numFmt w:val="bullet"/>
      <w:lvlText w:val="o"/>
      <w:lvlJc w:val="left"/>
      <w:pPr>
        <w:ind w:left="1364" w:hanging="360"/>
      </w:pPr>
      <w:rPr>
        <w:rFonts w:ascii="Courier New" w:hAnsi="Courier New" w:hint="default"/>
      </w:rPr>
    </w:lvl>
    <w:lvl w:ilvl="2" w:tplc="838E698E">
      <w:start w:val="1"/>
      <w:numFmt w:val="bullet"/>
      <w:lvlText w:val=""/>
      <w:lvlJc w:val="left"/>
      <w:pPr>
        <w:ind w:left="2084" w:hanging="360"/>
      </w:pPr>
      <w:rPr>
        <w:rFonts w:ascii="Wingdings" w:hAnsi="Wingdings" w:hint="default"/>
      </w:rPr>
    </w:lvl>
    <w:lvl w:ilvl="3" w:tplc="F0C207FE">
      <w:start w:val="1"/>
      <w:numFmt w:val="bullet"/>
      <w:lvlText w:val=""/>
      <w:lvlJc w:val="left"/>
      <w:pPr>
        <w:ind w:left="2804" w:hanging="360"/>
      </w:pPr>
      <w:rPr>
        <w:rFonts w:ascii="Symbol" w:hAnsi="Symbol" w:hint="default"/>
      </w:rPr>
    </w:lvl>
    <w:lvl w:ilvl="4" w:tplc="02829E18">
      <w:start w:val="1"/>
      <w:numFmt w:val="bullet"/>
      <w:lvlText w:val="o"/>
      <w:lvlJc w:val="left"/>
      <w:pPr>
        <w:ind w:left="3524" w:hanging="360"/>
      </w:pPr>
      <w:rPr>
        <w:rFonts w:ascii="Courier New" w:hAnsi="Courier New" w:hint="default"/>
      </w:rPr>
    </w:lvl>
    <w:lvl w:ilvl="5" w:tplc="A300B92E">
      <w:start w:val="1"/>
      <w:numFmt w:val="bullet"/>
      <w:lvlText w:val=""/>
      <w:lvlJc w:val="left"/>
      <w:pPr>
        <w:ind w:left="4244" w:hanging="360"/>
      </w:pPr>
      <w:rPr>
        <w:rFonts w:ascii="Wingdings" w:hAnsi="Wingdings" w:hint="default"/>
      </w:rPr>
    </w:lvl>
    <w:lvl w:ilvl="6" w:tplc="88243176">
      <w:start w:val="1"/>
      <w:numFmt w:val="bullet"/>
      <w:lvlText w:val=""/>
      <w:lvlJc w:val="left"/>
      <w:pPr>
        <w:ind w:left="4964" w:hanging="360"/>
      </w:pPr>
      <w:rPr>
        <w:rFonts w:ascii="Symbol" w:hAnsi="Symbol" w:hint="default"/>
      </w:rPr>
    </w:lvl>
    <w:lvl w:ilvl="7" w:tplc="ED12608A">
      <w:start w:val="1"/>
      <w:numFmt w:val="bullet"/>
      <w:lvlText w:val="o"/>
      <w:lvlJc w:val="left"/>
      <w:pPr>
        <w:ind w:left="5684" w:hanging="360"/>
      </w:pPr>
      <w:rPr>
        <w:rFonts w:ascii="Courier New" w:hAnsi="Courier New" w:hint="default"/>
      </w:rPr>
    </w:lvl>
    <w:lvl w:ilvl="8" w:tplc="F9D03600">
      <w:start w:val="1"/>
      <w:numFmt w:val="bullet"/>
      <w:lvlText w:val=""/>
      <w:lvlJc w:val="left"/>
      <w:pPr>
        <w:ind w:left="6404" w:hanging="360"/>
      </w:pPr>
      <w:rPr>
        <w:rFonts w:ascii="Wingdings" w:hAnsi="Wingdings" w:hint="default"/>
      </w:rPr>
    </w:lvl>
  </w:abstractNum>
  <w:abstractNum w:abstractNumId="6" w15:restartNumberingAfterBreak="0">
    <w:nsid w:val="6CBC8884"/>
    <w:multiLevelType w:val="hybridMultilevel"/>
    <w:tmpl w:val="7E98FDDC"/>
    <w:lvl w:ilvl="0" w:tplc="72EA0A50">
      <w:start w:val="1"/>
      <w:numFmt w:val="bullet"/>
      <w:lvlText w:val=""/>
      <w:lvlJc w:val="left"/>
      <w:pPr>
        <w:ind w:left="360" w:hanging="360"/>
      </w:pPr>
      <w:rPr>
        <w:rFonts w:ascii="Symbol" w:hAnsi="Symbol" w:hint="default"/>
      </w:rPr>
    </w:lvl>
    <w:lvl w:ilvl="1" w:tplc="01381A86">
      <w:start w:val="1"/>
      <w:numFmt w:val="bullet"/>
      <w:lvlText w:val="o"/>
      <w:lvlJc w:val="left"/>
      <w:pPr>
        <w:ind w:left="1080" w:hanging="360"/>
      </w:pPr>
      <w:rPr>
        <w:rFonts w:ascii="Courier New" w:hAnsi="Courier New" w:hint="default"/>
      </w:rPr>
    </w:lvl>
    <w:lvl w:ilvl="2" w:tplc="FB00D7BA">
      <w:start w:val="1"/>
      <w:numFmt w:val="bullet"/>
      <w:lvlText w:val=""/>
      <w:lvlJc w:val="left"/>
      <w:pPr>
        <w:ind w:left="1800" w:hanging="360"/>
      </w:pPr>
      <w:rPr>
        <w:rFonts w:ascii="Wingdings" w:hAnsi="Wingdings" w:hint="default"/>
      </w:rPr>
    </w:lvl>
    <w:lvl w:ilvl="3" w:tplc="73FC28CC">
      <w:start w:val="1"/>
      <w:numFmt w:val="bullet"/>
      <w:lvlText w:val=""/>
      <w:lvlJc w:val="left"/>
      <w:pPr>
        <w:ind w:left="2520" w:hanging="360"/>
      </w:pPr>
      <w:rPr>
        <w:rFonts w:ascii="Symbol" w:hAnsi="Symbol" w:hint="default"/>
      </w:rPr>
    </w:lvl>
    <w:lvl w:ilvl="4" w:tplc="A42EFA04">
      <w:start w:val="1"/>
      <w:numFmt w:val="bullet"/>
      <w:lvlText w:val="o"/>
      <w:lvlJc w:val="left"/>
      <w:pPr>
        <w:ind w:left="3240" w:hanging="360"/>
      </w:pPr>
      <w:rPr>
        <w:rFonts w:ascii="Courier New" w:hAnsi="Courier New" w:hint="default"/>
      </w:rPr>
    </w:lvl>
    <w:lvl w:ilvl="5" w:tplc="F1FAB668">
      <w:start w:val="1"/>
      <w:numFmt w:val="bullet"/>
      <w:lvlText w:val=""/>
      <w:lvlJc w:val="left"/>
      <w:pPr>
        <w:ind w:left="3960" w:hanging="360"/>
      </w:pPr>
      <w:rPr>
        <w:rFonts w:ascii="Wingdings" w:hAnsi="Wingdings" w:hint="default"/>
      </w:rPr>
    </w:lvl>
    <w:lvl w:ilvl="6" w:tplc="4CFA65A8">
      <w:start w:val="1"/>
      <w:numFmt w:val="bullet"/>
      <w:lvlText w:val=""/>
      <w:lvlJc w:val="left"/>
      <w:pPr>
        <w:ind w:left="4680" w:hanging="360"/>
      </w:pPr>
      <w:rPr>
        <w:rFonts w:ascii="Symbol" w:hAnsi="Symbol" w:hint="default"/>
      </w:rPr>
    </w:lvl>
    <w:lvl w:ilvl="7" w:tplc="5C6296E0">
      <w:start w:val="1"/>
      <w:numFmt w:val="bullet"/>
      <w:lvlText w:val="o"/>
      <w:lvlJc w:val="left"/>
      <w:pPr>
        <w:ind w:left="5400" w:hanging="360"/>
      </w:pPr>
      <w:rPr>
        <w:rFonts w:ascii="Courier New" w:hAnsi="Courier New" w:hint="default"/>
      </w:rPr>
    </w:lvl>
    <w:lvl w:ilvl="8" w:tplc="A95CC696">
      <w:start w:val="1"/>
      <w:numFmt w:val="bullet"/>
      <w:lvlText w:val=""/>
      <w:lvlJc w:val="left"/>
      <w:pPr>
        <w:ind w:left="6120" w:hanging="360"/>
      </w:pPr>
      <w:rPr>
        <w:rFonts w:ascii="Wingdings" w:hAnsi="Wingdings" w:hint="default"/>
      </w:rPr>
    </w:lvl>
  </w:abstractNum>
  <w:num w:numId="1" w16cid:durableId="1065682543">
    <w:abstractNumId w:val="1"/>
  </w:num>
  <w:num w:numId="2" w16cid:durableId="242377661">
    <w:abstractNumId w:val="6"/>
  </w:num>
  <w:num w:numId="3" w16cid:durableId="591396925">
    <w:abstractNumId w:val="4"/>
  </w:num>
  <w:num w:numId="4" w16cid:durableId="401410195">
    <w:abstractNumId w:val="2"/>
  </w:num>
  <w:num w:numId="5" w16cid:durableId="8526683">
    <w:abstractNumId w:val="3"/>
  </w:num>
  <w:num w:numId="6" w16cid:durableId="937375119">
    <w:abstractNumId w:val="5"/>
  </w:num>
  <w:num w:numId="7" w16cid:durableId="54980564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ira Salameh">
    <w15:presenceInfo w15:providerId="AD" w15:userId="S::mira.salameh@wearetheromans.com::9f290bbf-613e-4bfd-b9b2-e749f680fe77"/>
  </w15:person>
  <w15:person w15:author="Tannous, Angela (AE/GAM)">
    <w15:presenceInfo w15:providerId="AD" w15:userId="S::angela.tannous@vwgme.com::a84f31f8-7674-4767-9c2f-26562af44956"/>
  </w15:person>
  <w15:person w15:author="Ebrahim Muhammad">
    <w15:presenceInfo w15:providerId="Windows Live" w15:userId="b95d533ce654df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6"/>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2203D"/>
    <w:rsid w:val="00022326"/>
    <w:rsid w:val="000248F7"/>
    <w:rsid w:val="00033542"/>
    <w:rsid w:val="0003469F"/>
    <w:rsid w:val="0003518D"/>
    <w:rsid w:val="00044161"/>
    <w:rsid w:val="0004769D"/>
    <w:rsid w:val="00052D30"/>
    <w:rsid w:val="00065D38"/>
    <w:rsid w:val="00066DB4"/>
    <w:rsid w:val="00074B62"/>
    <w:rsid w:val="00077010"/>
    <w:rsid w:val="000A1AA0"/>
    <w:rsid w:val="000B17F3"/>
    <w:rsid w:val="000B483E"/>
    <w:rsid w:val="000B674D"/>
    <w:rsid w:val="000C517C"/>
    <w:rsid w:val="000D1998"/>
    <w:rsid w:val="00105123"/>
    <w:rsid w:val="00109B62"/>
    <w:rsid w:val="00112649"/>
    <w:rsid w:val="00136796"/>
    <w:rsid w:val="00140586"/>
    <w:rsid w:val="00144768"/>
    <w:rsid w:val="001500C6"/>
    <w:rsid w:val="00150980"/>
    <w:rsid w:val="00155359"/>
    <w:rsid w:val="0015708D"/>
    <w:rsid w:val="00165D66"/>
    <w:rsid w:val="0017738E"/>
    <w:rsid w:val="00187A5E"/>
    <w:rsid w:val="0019338B"/>
    <w:rsid w:val="001A0E69"/>
    <w:rsid w:val="001A25BB"/>
    <w:rsid w:val="001B3FAD"/>
    <w:rsid w:val="001B446F"/>
    <w:rsid w:val="001B5A6B"/>
    <w:rsid w:val="001D14AD"/>
    <w:rsid w:val="001D736A"/>
    <w:rsid w:val="001D79AD"/>
    <w:rsid w:val="001F7B92"/>
    <w:rsid w:val="002001E0"/>
    <w:rsid w:val="002111F7"/>
    <w:rsid w:val="00212845"/>
    <w:rsid w:val="00226789"/>
    <w:rsid w:val="0023279E"/>
    <w:rsid w:val="00234B99"/>
    <w:rsid w:val="0023687E"/>
    <w:rsid w:val="002447A4"/>
    <w:rsid w:val="002477DA"/>
    <w:rsid w:val="00253161"/>
    <w:rsid w:val="00261706"/>
    <w:rsid w:val="00263664"/>
    <w:rsid w:val="002638D0"/>
    <w:rsid w:val="00267BB1"/>
    <w:rsid w:val="0026A070"/>
    <w:rsid w:val="00275043"/>
    <w:rsid w:val="0028076C"/>
    <w:rsid w:val="002827B4"/>
    <w:rsid w:val="00284BA0"/>
    <w:rsid w:val="00296F05"/>
    <w:rsid w:val="002A5B84"/>
    <w:rsid w:val="002B7AD4"/>
    <w:rsid w:val="002D223A"/>
    <w:rsid w:val="002E1D22"/>
    <w:rsid w:val="002E2861"/>
    <w:rsid w:val="002F089F"/>
    <w:rsid w:val="00300537"/>
    <w:rsid w:val="003007AD"/>
    <w:rsid w:val="00307736"/>
    <w:rsid w:val="00310A03"/>
    <w:rsid w:val="0032388F"/>
    <w:rsid w:val="0033A8CC"/>
    <w:rsid w:val="00344AB5"/>
    <w:rsid w:val="00344B44"/>
    <w:rsid w:val="00347E22"/>
    <w:rsid w:val="00351793"/>
    <w:rsid w:val="00360F29"/>
    <w:rsid w:val="0037270A"/>
    <w:rsid w:val="003845E8"/>
    <w:rsid w:val="00395AFF"/>
    <w:rsid w:val="00396A3C"/>
    <w:rsid w:val="003A07A6"/>
    <w:rsid w:val="003A5107"/>
    <w:rsid w:val="003B01F9"/>
    <w:rsid w:val="003D361A"/>
    <w:rsid w:val="003D67E5"/>
    <w:rsid w:val="003E472E"/>
    <w:rsid w:val="003E5142"/>
    <w:rsid w:val="003F6EA0"/>
    <w:rsid w:val="0040140B"/>
    <w:rsid w:val="004069A4"/>
    <w:rsid w:val="00420637"/>
    <w:rsid w:val="00422921"/>
    <w:rsid w:val="00433794"/>
    <w:rsid w:val="00435041"/>
    <w:rsid w:val="0045256D"/>
    <w:rsid w:val="00455F03"/>
    <w:rsid w:val="004567F7"/>
    <w:rsid w:val="00461B99"/>
    <w:rsid w:val="00467FC7"/>
    <w:rsid w:val="00470583"/>
    <w:rsid w:val="00480729"/>
    <w:rsid w:val="00485147"/>
    <w:rsid w:val="004876D0"/>
    <w:rsid w:val="00487EF1"/>
    <w:rsid w:val="00487F75"/>
    <w:rsid w:val="00492618"/>
    <w:rsid w:val="00496B2F"/>
    <w:rsid w:val="004A7A4B"/>
    <w:rsid w:val="004B166B"/>
    <w:rsid w:val="004B338B"/>
    <w:rsid w:val="004C6578"/>
    <w:rsid w:val="004D5B09"/>
    <w:rsid w:val="004D786D"/>
    <w:rsid w:val="004E299A"/>
    <w:rsid w:val="004E3CAD"/>
    <w:rsid w:val="004E5004"/>
    <w:rsid w:val="005063B1"/>
    <w:rsid w:val="00507070"/>
    <w:rsid w:val="0051538B"/>
    <w:rsid w:val="0051558D"/>
    <w:rsid w:val="00515D4E"/>
    <w:rsid w:val="00520538"/>
    <w:rsid w:val="00531472"/>
    <w:rsid w:val="005471D6"/>
    <w:rsid w:val="00552462"/>
    <w:rsid w:val="0057271F"/>
    <w:rsid w:val="00577DF2"/>
    <w:rsid w:val="00586A38"/>
    <w:rsid w:val="005A143B"/>
    <w:rsid w:val="005A2543"/>
    <w:rsid w:val="005A327F"/>
    <w:rsid w:val="005A38C5"/>
    <w:rsid w:val="005A5040"/>
    <w:rsid w:val="005B2CBF"/>
    <w:rsid w:val="005C0709"/>
    <w:rsid w:val="005C7FAE"/>
    <w:rsid w:val="005C9642"/>
    <w:rsid w:val="005D3CCA"/>
    <w:rsid w:val="005E0DA7"/>
    <w:rsid w:val="005E26F4"/>
    <w:rsid w:val="005F31DF"/>
    <w:rsid w:val="005F3C0D"/>
    <w:rsid w:val="005F433F"/>
    <w:rsid w:val="00602CCB"/>
    <w:rsid w:val="00613822"/>
    <w:rsid w:val="006145FD"/>
    <w:rsid w:val="0062024E"/>
    <w:rsid w:val="00621F81"/>
    <w:rsid w:val="00625FDA"/>
    <w:rsid w:val="00637D04"/>
    <w:rsid w:val="00641CF2"/>
    <w:rsid w:val="00642BDD"/>
    <w:rsid w:val="00642D38"/>
    <w:rsid w:val="00645E07"/>
    <w:rsid w:val="00652E2F"/>
    <w:rsid w:val="00654BDB"/>
    <w:rsid w:val="00661EB2"/>
    <w:rsid w:val="00666A32"/>
    <w:rsid w:val="006703FD"/>
    <w:rsid w:val="006706D4"/>
    <w:rsid w:val="00682DC7"/>
    <w:rsid w:val="00683D9F"/>
    <w:rsid w:val="00694063"/>
    <w:rsid w:val="006960DD"/>
    <w:rsid w:val="00697124"/>
    <w:rsid w:val="006A4860"/>
    <w:rsid w:val="006B09CA"/>
    <w:rsid w:val="006B548E"/>
    <w:rsid w:val="006B74CC"/>
    <w:rsid w:val="006B7BD8"/>
    <w:rsid w:val="006C1F36"/>
    <w:rsid w:val="006C29A8"/>
    <w:rsid w:val="006C351F"/>
    <w:rsid w:val="006C7B88"/>
    <w:rsid w:val="006D24DE"/>
    <w:rsid w:val="006D271C"/>
    <w:rsid w:val="006E2DD6"/>
    <w:rsid w:val="006E64C4"/>
    <w:rsid w:val="006F2D22"/>
    <w:rsid w:val="006F47DE"/>
    <w:rsid w:val="007058BE"/>
    <w:rsid w:val="00706556"/>
    <w:rsid w:val="00717DC1"/>
    <w:rsid w:val="00721178"/>
    <w:rsid w:val="00721823"/>
    <w:rsid w:val="00730483"/>
    <w:rsid w:val="00737A2A"/>
    <w:rsid w:val="0074013F"/>
    <w:rsid w:val="00755B5C"/>
    <w:rsid w:val="00756A84"/>
    <w:rsid w:val="0076314D"/>
    <w:rsid w:val="00767719"/>
    <w:rsid w:val="00767CEA"/>
    <w:rsid w:val="0078320F"/>
    <w:rsid w:val="00787F87"/>
    <w:rsid w:val="00794B62"/>
    <w:rsid w:val="007A0EC6"/>
    <w:rsid w:val="007D420B"/>
    <w:rsid w:val="007D4C72"/>
    <w:rsid w:val="007D5633"/>
    <w:rsid w:val="007E0BA4"/>
    <w:rsid w:val="007E0EC4"/>
    <w:rsid w:val="007E337C"/>
    <w:rsid w:val="008042B9"/>
    <w:rsid w:val="00815879"/>
    <w:rsid w:val="00816816"/>
    <w:rsid w:val="00842371"/>
    <w:rsid w:val="0084355C"/>
    <w:rsid w:val="00850090"/>
    <w:rsid w:val="00867C94"/>
    <w:rsid w:val="00876A67"/>
    <w:rsid w:val="00881096"/>
    <w:rsid w:val="0088109E"/>
    <w:rsid w:val="00882C73"/>
    <w:rsid w:val="00885043"/>
    <w:rsid w:val="0089614B"/>
    <w:rsid w:val="00896C75"/>
    <w:rsid w:val="00896FCE"/>
    <w:rsid w:val="008A5CBD"/>
    <w:rsid w:val="008E179A"/>
    <w:rsid w:val="008E50C2"/>
    <w:rsid w:val="008F160B"/>
    <w:rsid w:val="008F7C09"/>
    <w:rsid w:val="00900BA3"/>
    <w:rsid w:val="0090199B"/>
    <w:rsid w:val="00905E4B"/>
    <w:rsid w:val="0091195B"/>
    <w:rsid w:val="00915736"/>
    <w:rsid w:val="00921EAE"/>
    <w:rsid w:val="009224E0"/>
    <w:rsid w:val="00925880"/>
    <w:rsid w:val="00933422"/>
    <w:rsid w:val="00934ACD"/>
    <w:rsid w:val="00945C37"/>
    <w:rsid w:val="009669E7"/>
    <w:rsid w:val="00975941"/>
    <w:rsid w:val="00975D26"/>
    <w:rsid w:val="00981E3D"/>
    <w:rsid w:val="00982027"/>
    <w:rsid w:val="009968A7"/>
    <w:rsid w:val="009A3611"/>
    <w:rsid w:val="009A74F4"/>
    <w:rsid w:val="009C0763"/>
    <w:rsid w:val="009C3C9B"/>
    <w:rsid w:val="009D132E"/>
    <w:rsid w:val="009E0AB6"/>
    <w:rsid w:val="009E26D4"/>
    <w:rsid w:val="00A03F4E"/>
    <w:rsid w:val="00A15425"/>
    <w:rsid w:val="00A17909"/>
    <w:rsid w:val="00A21CAF"/>
    <w:rsid w:val="00A230B9"/>
    <w:rsid w:val="00A37B65"/>
    <w:rsid w:val="00A50208"/>
    <w:rsid w:val="00A52FFC"/>
    <w:rsid w:val="00A6520B"/>
    <w:rsid w:val="00A87BD7"/>
    <w:rsid w:val="00AA272D"/>
    <w:rsid w:val="00AC1E7C"/>
    <w:rsid w:val="00AC3525"/>
    <w:rsid w:val="00AC3C9A"/>
    <w:rsid w:val="00AC760B"/>
    <w:rsid w:val="00AD3BC2"/>
    <w:rsid w:val="00AD633C"/>
    <w:rsid w:val="00AD7130"/>
    <w:rsid w:val="00AE3B11"/>
    <w:rsid w:val="00AE57E2"/>
    <w:rsid w:val="00B017BE"/>
    <w:rsid w:val="00B13502"/>
    <w:rsid w:val="00B17CBB"/>
    <w:rsid w:val="00B25ACB"/>
    <w:rsid w:val="00B26733"/>
    <w:rsid w:val="00B359CD"/>
    <w:rsid w:val="00B3742A"/>
    <w:rsid w:val="00B40048"/>
    <w:rsid w:val="00B5369A"/>
    <w:rsid w:val="00B62B6B"/>
    <w:rsid w:val="00B65257"/>
    <w:rsid w:val="00B72FD4"/>
    <w:rsid w:val="00BA3AC8"/>
    <w:rsid w:val="00BA4A2B"/>
    <w:rsid w:val="00BC59CB"/>
    <w:rsid w:val="00BD71D5"/>
    <w:rsid w:val="00BE4B1F"/>
    <w:rsid w:val="00BF2873"/>
    <w:rsid w:val="00C13ED5"/>
    <w:rsid w:val="00C14985"/>
    <w:rsid w:val="00C20837"/>
    <w:rsid w:val="00C25ADE"/>
    <w:rsid w:val="00C342B2"/>
    <w:rsid w:val="00C34F0A"/>
    <w:rsid w:val="00C3662E"/>
    <w:rsid w:val="00C40EE4"/>
    <w:rsid w:val="00C443EC"/>
    <w:rsid w:val="00C5443F"/>
    <w:rsid w:val="00C55F71"/>
    <w:rsid w:val="00C568FE"/>
    <w:rsid w:val="00C70EBA"/>
    <w:rsid w:val="00C72736"/>
    <w:rsid w:val="00C73543"/>
    <w:rsid w:val="00C7635C"/>
    <w:rsid w:val="00C80944"/>
    <w:rsid w:val="00C85EEC"/>
    <w:rsid w:val="00C90D5F"/>
    <w:rsid w:val="00CA1DD1"/>
    <w:rsid w:val="00CA55C2"/>
    <w:rsid w:val="00CB739A"/>
    <w:rsid w:val="00CC6787"/>
    <w:rsid w:val="00CC796A"/>
    <w:rsid w:val="00CD5EA9"/>
    <w:rsid w:val="00CF05F8"/>
    <w:rsid w:val="00CF18A1"/>
    <w:rsid w:val="00CF63E9"/>
    <w:rsid w:val="00D0307C"/>
    <w:rsid w:val="00D042C6"/>
    <w:rsid w:val="00D10499"/>
    <w:rsid w:val="00D116DF"/>
    <w:rsid w:val="00D1626C"/>
    <w:rsid w:val="00D24A93"/>
    <w:rsid w:val="00D40A8A"/>
    <w:rsid w:val="00D520F3"/>
    <w:rsid w:val="00D6280F"/>
    <w:rsid w:val="00D852E6"/>
    <w:rsid w:val="00D9216D"/>
    <w:rsid w:val="00D95CC5"/>
    <w:rsid w:val="00DA6569"/>
    <w:rsid w:val="00DB5458"/>
    <w:rsid w:val="00DC61C3"/>
    <w:rsid w:val="00DD27B6"/>
    <w:rsid w:val="00DD2AC4"/>
    <w:rsid w:val="00DD47B5"/>
    <w:rsid w:val="00DD6091"/>
    <w:rsid w:val="00DD795D"/>
    <w:rsid w:val="00DE6E80"/>
    <w:rsid w:val="00DF02AB"/>
    <w:rsid w:val="00DF077C"/>
    <w:rsid w:val="00DF07D4"/>
    <w:rsid w:val="00DF3DEA"/>
    <w:rsid w:val="00E002C2"/>
    <w:rsid w:val="00E21444"/>
    <w:rsid w:val="00E3573E"/>
    <w:rsid w:val="00E3585B"/>
    <w:rsid w:val="00E35F36"/>
    <w:rsid w:val="00E46C45"/>
    <w:rsid w:val="00E515EE"/>
    <w:rsid w:val="00E51962"/>
    <w:rsid w:val="00E542F9"/>
    <w:rsid w:val="00E658D4"/>
    <w:rsid w:val="00E74F71"/>
    <w:rsid w:val="00E861FF"/>
    <w:rsid w:val="00E92A89"/>
    <w:rsid w:val="00E971CF"/>
    <w:rsid w:val="00EA334E"/>
    <w:rsid w:val="00EA4DB5"/>
    <w:rsid w:val="00EB24A2"/>
    <w:rsid w:val="00EF0A68"/>
    <w:rsid w:val="00EF5FED"/>
    <w:rsid w:val="00F07264"/>
    <w:rsid w:val="00F13B49"/>
    <w:rsid w:val="00F14B62"/>
    <w:rsid w:val="00F32AE1"/>
    <w:rsid w:val="00F43F52"/>
    <w:rsid w:val="00F461B2"/>
    <w:rsid w:val="00F5518B"/>
    <w:rsid w:val="00F86DC3"/>
    <w:rsid w:val="00F94813"/>
    <w:rsid w:val="00FA00E5"/>
    <w:rsid w:val="00FA127B"/>
    <w:rsid w:val="00FA4B79"/>
    <w:rsid w:val="00FB25E5"/>
    <w:rsid w:val="00FC1F8E"/>
    <w:rsid w:val="00FC5005"/>
    <w:rsid w:val="00FC70F0"/>
    <w:rsid w:val="00FE1CB9"/>
    <w:rsid w:val="00FE6576"/>
    <w:rsid w:val="00FF5BDC"/>
    <w:rsid w:val="01148F4F"/>
    <w:rsid w:val="0131B35C"/>
    <w:rsid w:val="016086BF"/>
    <w:rsid w:val="018087D8"/>
    <w:rsid w:val="01E7EC94"/>
    <w:rsid w:val="020774FE"/>
    <w:rsid w:val="021C7769"/>
    <w:rsid w:val="027349F8"/>
    <w:rsid w:val="029413C1"/>
    <w:rsid w:val="02979BCF"/>
    <w:rsid w:val="02ACD70A"/>
    <w:rsid w:val="02DBC0EB"/>
    <w:rsid w:val="02E6CF7D"/>
    <w:rsid w:val="02EB6A22"/>
    <w:rsid w:val="0318F853"/>
    <w:rsid w:val="039FBCFD"/>
    <w:rsid w:val="04103E84"/>
    <w:rsid w:val="0436C774"/>
    <w:rsid w:val="0486DC35"/>
    <w:rsid w:val="04955D73"/>
    <w:rsid w:val="0499CFAC"/>
    <w:rsid w:val="04AB2418"/>
    <w:rsid w:val="04BE5A9C"/>
    <w:rsid w:val="050FD2DC"/>
    <w:rsid w:val="057DF589"/>
    <w:rsid w:val="05D48201"/>
    <w:rsid w:val="060A0C08"/>
    <w:rsid w:val="06485B42"/>
    <w:rsid w:val="066E2242"/>
    <w:rsid w:val="06854358"/>
    <w:rsid w:val="076F8086"/>
    <w:rsid w:val="0781F33C"/>
    <w:rsid w:val="079577D1"/>
    <w:rsid w:val="07968432"/>
    <w:rsid w:val="07F621B2"/>
    <w:rsid w:val="08510C65"/>
    <w:rsid w:val="091BAEF5"/>
    <w:rsid w:val="094C4E85"/>
    <w:rsid w:val="09587D6D"/>
    <w:rsid w:val="095D7BF6"/>
    <w:rsid w:val="096034B6"/>
    <w:rsid w:val="096D3550"/>
    <w:rsid w:val="098C7C3A"/>
    <w:rsid w:val="09CC934F"/>
    <w:rsid w:val="09F9F7A2"/>
    <w:rsid w:val="0A01B689"/>
    <w:rsid w:val="0A3DE2DD"/>
    <w:rsid w:val="0A65D86A"/>
    <w:rsid w:val="0B4300D5"/>
    <w:rsid w:val="0B529987"/>
    <w:rsid w:val="0BA3593D"/>
    <w:rsid w:val="0BD2A0BE"/>
    <w:rsid w:val="0C46129F"/>
    <w:rsid w:val="0C5DE055"/>
    <w:rsid w:val="0C8D4EFD"/>
    <w:rsid w:val="0C9DDEF2"/>
    <w:rsid w:val="0D0AD33A"/>
    <w:rsid w:val="0D255C2F"/>
    <w:rsid w:val="0D4C1FF4"/>
    <w:rsid w:val="0D86F768"/>
    <w:rsid w:val="0DC78227"/>
    <w:rsid w:val="0E19537E"/>
    <w:rsid w:val="0E7FA87D"/>
    <w:rsid w:val="0E832C86"/>
    <w:rsid w:val="0EED5B1A"/>
    <w:rsid w:val="0F1E6627"/>
    <w:rsid w:val="0F20B86E"/>
    <w:rsid w:val="0F3827E3"/>
    <w:rsid w:val="0F4E2181"/>
    <w:rsid w:val="0F844299"/>
    <w:rsid w:val="0F8A6051"/>
    <w:rsid w:val="0F9940B6"/>
    <w:rsid w:val="0FA5D4EE"/>
    <w:rsid w:val="0FB1C23F"/>
    <w:rsid w:val="0FC4FC74"/>
    <w:rsid w:val="0FCC0A61"/>
    <w:rsid w:val="0FD8DF39"/>
    <w:rsid w:val="10B4D6C8"/>
    <w:rsid w:val="10BF5D62"/>
    <w:rsid w:val="10CB2D2F"/>
    <w:rsid w:val="10EB6C15"/>
    <w:rsid w:val="10F97AB3"/>
    <w:rsid w:val="11047AC9"/>
    <w:rsid w:val="111D0155"/>
    <w:rsid w:val="1158BB0F"/>
    <w:rsid w:val="11A1900C"/>
    <w:rsid w:val="130544AD"/>
    <w:rsid w:val="1322513A"/>
    <w:rsid w:val="13ADB753"/>
    <w:rsid w:val="13AE44F9"/>
    <w:rsid w:val="13CC951C"/>
    <w:rsid w:val="14334D1E"/>
    <w:rsid w:val="1452EB86"/>
    <w:rsid w:val="14A438EB"/>
    <w:rsid w:val="14AEF74A"/>
    <w:rsid w:val="14B1F32A"/>
    <w:rsid w:val="15441459"/>
    <w:rsid w:val="15A32FBC"/>
    <w:rsid w:val="15F90435"/>
    <w:rsid w:val="162781E8"/>
    <w:rsid w:val="1631C396"/>
    <w:rsid w:val="163ECDB7"/>
    <w:rsid w:val="1640D3A4"/>
    <w:rsid w:val="167DA274"/>
    <w:rsid w:val="16AEDC84"/>
    <w:rsid w:val="16EAE5A8"/>
    <w:rsid w:val="16ED1AFE"/>
    <w:rsid w:val="170AB3FC"/>
    <w:rsid w:val="17955672"/>
    <w:rsid w:val="17A6C9AD"/>
    <w:rsid w:val="17DBF9A6"/>
    <w:rsid w:val="188BD8C4"/>
    <w:rsid w:val="18FA2B7E"/>
    <w:rsid w:val="19958BE8"/>
    <w:rsid w:val="19BF0C52"/>
    <w:rsid w:val="19EBCDAE"/>
    <w:rsid w:val="1A4F121F"/>
    <w:rsid w:val="1AA723E6"/>
    <w:rsid w:val="1B5B4CDD"/>
    <w:rsid w:val="1B69325D"/>
    <w:rsid w:val="1BFB7B4B"/>
    <w:rsid w:val="1C4CD81D"/>
    <w:rsid w:val="1C96748E"/>
    <w:rsid w:val="1C9F9CE7"/>
    <w:rsid w:val="1CD0AD9E"/>
    <w:rsid w:val="1D78582A"/>
    <w:rsid w:val="1DDAEE9E"/>
    <w:rsid w:val="1E39AAF4"/>
    <w:rsid w:val="1E7AD6B4"/>
    <w:rsid w:val="1EB881D7"/>
    <w:rsid w:val="1EEB62AB"/>
    <w:rsid w:val="1F034521"/>
    <w:rsid w:val="1F0DD186"/>
    <w:rsid w:val="1F233379"/>
    <w:rsid w:val="1F30FC02"/>
    <w:rsid w:val="1FE3B8E1"/>
    <w:rsid w:val="20BF18DD"/>
    <w:rsid w:val="20CAF5B3"/>
    <w:rsid w:val="2121606F"/>
    <w:rsid w:val="2175EB47"/>
    <w:rsid w:val="21E9929C"/>
    <w:rsid w:val="220F9E29"/>
    <w:rsid w:val="22290706"/>
    <w:rsid w:val="22BEC4C0"/>
    <w:rsid w:val="23A7464D"/>
    <w:rsid w:val="23E60AB8"/>
    <w:rsid w:val="23F4F7FF"/>
    <w:rsid w:val="247E539E"/>
    <w:rsid w:val="24C5E32B"/>
    <w:rsid w:val="24F539D7"/>
    <w:rsid w:val="25072B4B"/>
    <w:rsid w:val="250A239D"/>
    <w:rsid w:val="252A8032"/>
    <w:rsid w:val="253386C5"/>
    <w:rsid w:val="25558E04"/>
    <w:rsid w:val="25FF61C5"/>
    <w:rsid w:val="26131EEE"/>
    <w:rsid w:val="2673565D"/>
    <w:rsid w:val="2674B0D0"/>
    <w:rsid w:val="2682F1D2"/>
    <w:rsid w:val="2684BEA5"/>
    <w:rsid w:val="26EB7B8F"/>
    <w:rsid w:val="271B1538"/>
    <w:rsid w:val="27706931"/>
    <w:rsid w:val="27A8026B"/>
    <w:rsid w:val="281FC4B1"/>
    <w:rsid w:val="28559F49"/>
    <w:rsid w:val="28A7C3CE"/>
    <w:rsid w:val="28CE8F87"/>
    <w:rsid w:val="293119D5"/>
    <w:rsid w:val="297D5150"/>
    <w:rsid w:val="297E31D9"/>
    <w:rsid w:val="29877A5D"/>
    <w:rsid w:val="29A60B3D"/>
    <w:rsid w:val="2A4B22A5"/>
    <w:rsid w:val="2A6E8DF2"/>
    <w:rsid w:val="2A740BFD"/>
    <w:rsid w:val="2A7EB841"/>
    <w:rsid w:val="2A9AFD73"/>
    <w:rsid w:val="2AA4407C"/>
    <w:rsid w:val="2AE1811F"/>
    <w:rsid w:val="2B7CF0D2"/>
    <w:rsid w:val="2BE2287E"/>
    <w:rsid w:val="2BFB9D1B"/>
    <w:rsid w:val="2BFFAD97"/>
    <w:rsid w:val="2C2295BD"/>
    <w:rsid w:val="2C2D5ECA"/>
    <w:rsid w:val="2CA82C9A"/>
    <w:rsid w:val="2D3B879D"/>
    <w:rsid w:val="2D80678D"/>
    <w:rsid w:val="2DA0A989"/>
    <w:rsid w:val="2DDC0856"/>
    <w:rsid w:val="2DEA5EB2"/>
    <w:rsid w:val="2DF8BBB1"/>
    <w:rsid w:val="2DF92AD7"/>
    <w:rsid w:val="2E185D35"/>
    <w:rsid w:val="2E903C94"/>
    <w:rsid w:val="2EC2A059"/>
    <w:rsid w:val="2EFAC6A8"/>
    <w:rsid w:val="2F7011AD"/>
    <w:rsid w:val="2FEB0AC1"/>
    <w:rsid w:val="2FEEC5DF"/>
    <w:rsid w:val="2FF7897B"/>
    <w:rsid w:val="308D1AE7"/>
    <w:rsid w:val="30B99EB2"/>
    <w:rsid w:val="3142920C"/>
    <w:rsid w:val="3194B954"/>
    <w:rsid w:val="31954CDF"/>
    <w:rsid w:val="32219537"/>
    <w:rsid w:val="32234A52"/>
    <w:rsid w:val="326D9E60"/>
    <w:rsid w:val="327AFF6F"/>
    <w:rsid w:val="330A3871"/>
    <w:rsid w:val="3324A4F8"/>
    <w:rsid w:val="335FB123"/>
    <w:rsid w:val="338E1211"/>
    <w:rsid w:val="339B9824"/>
    <w:rsid w:val="33B0C2A7"/>
    <w:rsid w:val="33B8FE02"/>
    <w:rsid w:val="33E24396"/>
    <w:rsid w:val="33E9AA43"/>
    <w:rsid w:val="34434D49"/>
    <w:rsid w:val="3452AF02"/>
    <w:rsid w:val="347CF5F7"/>
    <w:rsid w:val="3490CA91"/>
    <w:rsid w:val="34A45C2C"/>
    <w:rsid w:val="355CC188"/>
    <w:rsid w:val="35BFD47A"/>
    <w:rsid w:val="36432F29"/>
    <w:rsid w:val="36AE7D58"/>
    <w:rsid w:val="36B26CCC"/>
    <w:rsid w:val="36C500B8"/>
    <w:rsid w:val="36DF5270"/>
    <w:rsid w:val="37288C3B"/>
    <w:rsid w:val="372DB774"/>
    <w:rsid w:val="37487B01"/>
    <w:rsid w:val="3769DFC9"/>
    <w:rsid w:val="37737858"/>
    <w:rsid w:val="3777FB3F"/>
    <w:rsid w:val="377805B4"/>
    <w:rsid w:val="379ADBB7"/>
    <w:rsid w:val="37AA1B6D"/>
    <w:rsid w:val="37BE40EB"/>
    <w:rsid w:val="38AAE80C"/>
    <w:rsid w:val="38B3564E"/>
    <w:rsid w:val="38DDA0BB"/>
    <w:rsid w:val="392E00C0"/>
    <w:rsid w:val="3934E5B6"/>
    <w:rsid w:val="395FAF46"/>
    <w:rsid w:val="39891524"/>
    <w:rsid w:val="39B11CB3"/>
    <w:rsid w:val="3A1C3AB7"/>
    <w:rsid w:val="3A2579F6"/>
    <w:rsid w:val="3A40041C"/>
    <w:rsid w:val="3A61D87B"/>
    <w:rsid w:val="3AC04811"/>
    <w:rsid w:val="3B1C0933"/>
    <w:rsid w:val="3B37915C"/>
    <w:rsid w:val="3B5A3095"/>
    <w:rsid w:val="3B68E80E"/>
    <w:rsid w:val="3B79DED4"/>
    <w:rsid w:val="3C2216F8"/>
    <w:rsid w:val="3C2687D2"/>
    <w:rsid w:val="3C6A1D1F"/>
    <w:rsid w:val="3CF1CE28"/>
    <w:rsid w:val="3DA724D6"/>
    <w:rsid w:val="3DD941C0"/>
    <w:rsid w:val="3E31DEE6"/>
    <w:rsid w:val="3E46E60A"/>
    <w:rsid w:val="3EA1CF59"/>
    <w:rsid w:val="3EBE0C02"/>
    <w:rsid w:val="3ECD4A7B"/>
    <w:rsid w:val="3F3DB617"/>
    <w:rsid w:val="3F3E8640"/>
    <w:rsid w:val="3F44C56B"/>
    <w:rsid w:val="3F5429CE"/>
    <w:rsid w:val="3FA07D1A"/>
    <w:rsid w:val="3FA3DE04"/>
    <w:rsid w:val="3FBE9827"/>
    <w:rsid w:val="3FDA5B70"/>
    <w:rsid w:val="40138D57"/>
    <w:rsid w:val="405B24B2"/>
    <w:rsid w:val="40AFFA20"/>
    <w:rsid w:val="40C1DEAF"/>
    <w:rsid w:val="416CFE82"/>
    <w:rsid w:val="4174DD6D"/>
    <w:rsid w:val="41BF8927"/>
    <w:rsid w:val="41E8BEAD"/>
    <w:rsid w:val="41F102C2"/>
    <w:rsid w:val="42297133"/>
    <w:rsid w:val="4259E341"/>
    <w:rsid w:val="42654A19"/>
    <w:rsid w:val="42B8A34C"/>
    <w:rsid w:val="42D97727"/>
    <w:rsid w:val="42E2BFB5"/>
    <w:rsid w:val="42F4ED24"/>
    <w:rsid w:val="42FFAD24"/>
    <w:rsid w:val="4325948F"/>
    <w:rsid w:val="435E6CE4"/>
    <w:rsid w:val="436D061E"/>
    <w:rsid w:val="43C2A6D5"/>
    <w:rsid w:val="443E4625"/>
    <w:rsid w:val="448A73C2"/>
    <w:rsid w:val="44B7F576"/>
    <w:rsid w:val="44E9111A"/>
    <w:rsid w:val="44F4AA4D"/>
    <w:rsid w:val="45104CB5"/>
    <w:rsid w:val="451749C9"/>
    <w:rsid w:val="452A2E50"/>
    <w:rsid w:val="4561488B"/>
    <w:rsid w:val="4599C227"/>
    <w:rsid w:val="45A4497E"/>
    <w:rsid w:val="45C1D993"/>
    <w:rsid w:val="461E8FDC"/>
    <w:rsid w:val="46C43168"/>
    <w:rsid w:val="46C46663"/>
    <w:rsid w:val="46D08BDA"/>
    <w:rsid w:val="46F9F47E"/>
    <w:rsid w:val="473D37FA"/>
    <w:rsid w:val="47E54254"/>
    <w:rsid w:val="48259D92"/>
    <w:rsid w:val="4832F190"/>
    <w:rsid w:val="48499660"/>
    <w:rsid w:val="484BBBB8"/>
    <w:rsid w:val="48610DB1"/>
    <w:rsid w:val="487B3F1B"/>
    <w:rsid w:val="489A69A4"/>
    <w:rsid w:val="490338B2"/>
    <w:rsid w:val="4907C32A"/>
    <w:rsid w:val="491BEF7A"/>
    <w:rsid w:val="493193D4"/>
    <w:rsid w:val="4959C76C"/>
    <w:rsid w:val="49719F97"/>
    <w:rsid w:val="4981004D"/>
    <w:rsid w:val="498D4A0E"/>
    <w:rsid w:val="49A9EDF7"/>
    <w:rsid w:val="49F1C261"/>
    <w:rsid w:val="4A3051E6"/>
    <w:rsid w:val="4A88E458"/>
    <w:rsid w:val="4ABA51FB"/>
    <w:rsid w:val="4B15CC8D"/>
    <w:rsid w:val="4B3B6C7E"/>
    <w:rsid w:val="4B46D0B7"/>
    <w:rsid w:val="4B5E243C"/>
    <w:rsid w:val="4B98BAF1"/>
    <w:rsid w:val="4BAE139D"/>
    <w:rsid w:val="4BE067BE"/>
    <w:rsid w:val="4C386393"/>
    <w:rsid w:val="4C75433F"/>
    <w:rsid w:val="4CEC6E0F"/>
    <w:rsid w:val="4D1313F9"/>
    <w:rsid w:val="4D199A57"/>
    <w:rsid w:val="4D7C3CD0"/>
    <w:rsid w:val="4E46A4FD"/>
    <w:rsid w:val="4E9594F0"/>
    <w:rsid w:val="4EC9E160"/>
    <w:rsid w:val="4F0786D7"/>
    <w:rsid w:val="5034F02A"/>
    <w:rsid w:val="50813750"/>
    <w:rsid w:val="50841CA2"/>
    <w:rsid w:val="5144EF02"/>
    <w:rsid w:val="518B4665"/>
    <w:rsid w:val="51BF2E00"/>
    <w:rsid w:val="5220A8BD"/>
    <w:rsid w:val="52383C1D"/>
    <w:rsid w:val="534F2178"/>
    <w:rsid w:val="53625719"/>
    <w:rsid w:val="53CD8C54"/>
    <w:rsid w:val="53D6E8B2"/>
    <w:rsid w:val="53EF7118"/>
    <w:rsid w:val="540FA27F"/>
    <w:rsid w:val="54B764C5"/>
    <w:rsid w:val="54E850C5"/>
    <w:rsid w:val="5506F444"/>
    <w:rsid w:val="5508996C"/>
    <w:rsid w:val="55295026"/>
    <w:rsid w:val="552A3F7F"/>
    <w:rsid w:val="553991AD"/>
    <w:rsid w:val="555A09FD"/>
    <w:rsid w:val="55974497"/>
    <w:rsid w:val="55A33A1C"/>
    <w:rsid w:val="55D76CD7"/>
    <w:rsid w:val="55E927A9"/>
    <w:rsid w:val="561CAC48"/>
    <w:rsid w:val="562658E8"/>
    <w:rsid w:val="568A13CD"/>
    <w:rsid w:val="56E1F8B9"/>
    <w:rsid w:val="571E34D9"/>
    <w:rsid w:val="574287BE"/>
    <w:rsid w:val="57554BEB"/>
    <w:rsid w:val="57AA6016"/>
    <w:rsid w:val="57BA67C2"/>
    <w:rsid w:val="57BC2076"/>
    <w:rsid w:val="57C81071"/>
    <w:rsid w:val="5811995E"/>
    <w:rsid w:val="581315C0"/>
    <w:rsid w:val="581D2631"/>
    <w:rsid w:val="5840D7A1"/>
    <w:rsid w:val="5842CE5B"/>
    <w:rsid w:val="5859F6CB"/>
    <w:rsid w:val="5879BEC3"/>
    <w:rsid w:val="5885CDAF"/>
    <w:rsid w:val="588BE9F0"/>
    <w:rsid w:val="5892ED39"/>
    <w:rsid w:val="58EC9CAC"/>
    <w:rsid w:val="58F22C30"/>
    <w:rsid w:val="592EEE61"/>
    <w:rsid w:val="597BEAE0"/>
    <w:rsid w:val="597FDFB6"/>
    <w:rsid w:val="5996F55E"/>
    <w:rsid w:val="5A307AD6"/>
    <w:rsid w:val="5A7D760B"/>
    <w:rsid w:val="5A7F1FEF"/>
    <w:rsid w:val="5A9B5928"/>
    <w:rsid w:val="5AB8F316"/>
    <w:rsid w:val="5AF2A34E"/>
    <w:rsid w:val="5B1C1B28"/>
    <w:rsid w:val="5B4563F4"/>
    <w:rsid w:val="5B6C52E9"/>
    <w:rsid w:val="5BD61E3A"/>
    <w:rsid w:val="5C040CE6"/>
    <w:rsid w:val="5C0C21FF"/>
    <w:rsid w:val="5C7747BF"/>
    <w:rsid w:val="5C9D1128"/>
    <w:rsid w:val="5CBEB201"/>
    <w:rsid w:val="5CCCCAB0"/>
    <w:rsid w:val="5CF1B477"/>
    <w:rsid w:val="5CF43427"/>
    <w:rsid w:val="5CFD322C"/>
    <w:rsid w:val="5D35988E"/>
    <w:rsid w:val="5D71BD04"/>
    <w:rsid w:val="5D722821"/>
    <w:rsid w:val="5D88986E"/>
    <w:rsid w:val="5DD98DC7"/>
    <w:rsid w:val="5DED154E"/>
    <w:rsid w:val="5DEDA92F"/>
    <w:rsid w:val="5E414FB6"/>
    <w:rsid w:val="5E4E0C71"/>
    <w:rsid w:val="5ED8CAC8"/>
    <w:rsid w:val="5F186C38"/>
    <w:rsid w:val="5F2EC772"/>
    <w:rsid w:val="5F306DF0"/>
    <w:rsid w:val="5F52379C"/>
    <w:rsid w:val="5F6E3955"/>
    <w:rsid w:val="5F802DB4"/>
    <w:rsid w:val="5F926C4B"/>
    <w:rsid w:val="5FA0E6FD"/>
    <w:rsid w:val="5FE75EEB"/>
    <w:rsid w:val="605B9052"/>
    <w:rsid w:val="60727B3B"/>
    <w:rsid w:val="6081F8B8"/>
    <w:rsid w:val="6099ABEB"/>
    <w:rsid w:val="60C7A7A1"/>
    <w:rsid w:val="60E0683A"/>
    <w:rsid w:val="60FCFCB9"/>
    <w:rsid w:val="6130149C"/>
    <w:rsid w:val="61406978"/>
    <w:rsid w:val="61812E2A"/>
    <w:rsid w:val="619BD278"/>
    <w:rsid w:val="6221AABC"/>
    <w:rsid w:val="629CFBD0"/>
    <w:rsid w:val="62A1CC08"/>
    <w:rsid w:val="62B7A335"/>
    <w:rsid w:val="62C8A831"/>
    <w:rsid w:val="62D72669"/>
    <w:rsid w:val="62E090BA"/>
    <w:rsid w:val="636A241A"/>
    <w:rsid w:val="6374EAE7"/>
    <w:rsid w:val="6379B3E8"/>
    <w:rsid w:val="63A51B75"/>
    <w:rsid w:val="6460C298"/>
    <w:rsid w:val="6472CBD3"/>
    <w:rsid w:val="647BBEB8"/>
    <w:rsid w:val="64885DC1"/>
    <w:rsid w:val="64B0C26F"/>
    <w:rsid w:val="64F366E5"/>
    <w:rsid w:val="651BAF76"/>
    <w:rsid w:val="651ECBFD"/>
    <w:rsid w:val="65280E10"/>
    <w:rsid w:val="656EBE0D"/>
    <w:rsid w:val="667F35E9"/>
    <w:rsid w:val="66AC3FDB"/>
    <w:rsid w:val="66D259D6"/>
    <w:rsid w:val="672282D4"/>
    <w:rsid w:val="673E0DED"/>
    <w:rsid w:val="6841ADE8"/>
    <w:rsid w:val="68443D69"/>
    <w:rsid w:val="6860D55E"/>
    <w:rsid w:val="686515CA"/>
    <w:rsid w:val="68CDF2C1"/>
    <w:rsid w:val="6947DFEA"/>
    <w:rsid w:val="6950447B"/>
    <w:rsid w:val="69C9BD1E"/>
    <w:rsid w:val="6A01A793"/>
    <w:rsid w:val="6A2BD268"/>
    <w:rsid w:val="6A5060EB"/>
    <w:rsid w:val="6AA49ADE"/>
    <w:rsid w:val="6AF7CD1E"/>
    <w:rsid w:val="6B906954"/>
    <w:rsid w:val="6C1148BC"/>
    <w:rsid w:val="6C3362CE"/>
    <w:rsid w:val="6CBE12A2"/>
    <w:rsid w:val="6CFD712A"/>
    <w:rsid w:val="6DA2B2C5"/>
    <w:rsid w:val="6DCF09A1"/>
    <w:rsid w:val="6DE2EBF2"/>
    <w:rsid w:val="6E2845AF"/>
    <w:rsid w:val="6E65AD5E"/>
    <w:rsid w:val="6E7B93A7"/>
    <w:rsid w:val="6F0EC220"/>
    <w:rsid w:val="6F3A4A38"/>
    <w:rsid w:val="6F4DD588"/>
    <w:rsid w:val="6F6FA7ED"/>
    <w:rsid w:val="6F753100"/>
    <w:rsid w:val="6FA54546"/>
    <w:rsid w:val="6FE3301A"/>
    <w:rsid w:val="6FF6382D"/>
    <w:rsid w:val="700313E0"/>
    <w:rsid w:val="701AB7E2"/>
    <w:rsid w:val="701FC747"/>
    <w:rsid w:val="704C7C0B"/>
    <w:rsid w:val="709B4CA8"/>
    <w:rsid w:val="70D50725"/>
    <w:rsid w:val="70FBF239"/>
    <w:rsid w:val="714BBF11"/>
    <w:rsid w:val="71813655"/>
    <w:rsid w:val="71D25DBD"/>
    <w:rsid w:val="71DB4AEE"/>
    <w:rsid w:val="71EB7B71"/>
    <w:rsid w:val="721B229B"/>
    <w:rsid w:val="722CCCF1"/>
    <w:rsid w:val="72EAE626"/>
    <w:rsid w:val="72ED9CE4"/>
    <w:rsid w:val="72FD0430"/>
    <w:rsid w:val="734D28C2"/>
    <w:rsid w:val="73F15FEE"/>
    <w:rsid w:val="74036E6F"/>
    <w:rsid w:val="746936E4"/>
    <w:rsid w:val="7477B11C"/>
    <w:rsid w:val="748538F0"/>
    <w:rsid w:val="749B15AF"/>
    <w:rsid w:val="74B1452F"/>
    <w:rsid w:val="74CD8496"/>
    <w:rsid w:val="751B6436"/>
    <w:rsid w:val="75B41DCD"/>
    <w:rsid w:val="7603DA78"/>
    <w:rsid w:val="762FDD08"/>
    <w:rsid w:val="76386BED"/>
    <w:rsid w:val="7666DB8A"/>
    <w:rsid w:val="76818C90"/>
    <w:rsid w:val="768A1658"/>
    <w:rsid w:val="76D9F56C"/>
    <w:rsid w:val="76E283A9"/>
    <w:rsid w:val="7736E6B6"/>
    <w:rsid w:val="773F4BE0"/>
    <w:rsid w:val="77419FFE"/>
    <w:rsid w:val="7744BFE2"/>
    <w:rsid w:val="7752F787"/>
    <w:rsid w:val="77F5CF52"/>
    <w:rsid w:val="78102FED"/>
    <w:rsid w:val="784A77E6"/>
    <w:rsid w:val="78E07D11"/>
    <w:rsid w:val="791AE9C6"/>
    <w:rsid w:val="79753C3E"/>
    <w:rsid w:val="79876730"/>
    <w:rsid w:val="79DBAA9C"/>
    <w:rsid w:val="7A67B4B5"/>
    <w:rsid w:val="7A69C4A4"/>
    <w:rsid w:val="7AA198BF"/>
    <w:rsid w:val="7AA6C0B0"/>
    <w:rsid w:val="7AC55EC0"/>
    <w:rsid w:val="7B1AC4AC"/>
    <w:rsid w:val="7B5F6F47"/>
    <w:rsid w:val="7B8D0D21"/>
    <w:rsid w:val="7B9D663D"/>
    <w:rsid w:val="7BB37B1A"/>
    <w:rsid w:val="7BDA41F6"/>
    <w:rsid w:val="7BE07542"/>
    <w:rsid w:val="7C7F25D5"/>
    <w:rsid w:val="7CF17126"/>
    <w:rsid w:val="7D5E3E2A"/>
    <w:rsid w:val="7D629623"/>
    <w:rsid w:val="7D76E6AE"/>
    <w:rsid w:val="7D7E4E64"/>
    <w:rsid w:val="7DAACC2B"/>
    <w:rsid w:val="7E42D40A"/>
    <w:rsid w:val="7E4A5354"/>
    <w:rsid w:val="7E5EC0F0"/>
    <w:rsid w:val="7EB1CEE5"/>
    <w:rsid w:val="7F084788"/>
    <w:rsid w:val="7F863615"/>
    <w:rsid w:val="7F937E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8C07FC0A-0233-4ADB-8E59-B247B4E23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15708D"/>
    <w:pPr>
      <w:suppressAutoHyphens/>
      <w:spacing w:after="480" w:line="400" w:lineRule="exact"/>
      <w:ind w:right="-22"/>
    </w:pPr>
    <w:rPr>
      <w:rFonts w:ascii="Audi Type Extended" w:eastAsia="Audi Type Extended" w:hAnsi="Audi Type Extended" w:cs="Audi Type Extended"/>
      <w:b/>
      <w:bCs/>
      <w:color w:val="000000" w:themeColor="text1"/>
      <w:sz w:val="28"/>
      <w:szCs w:val="28"/>
      <w:lang w:val="en-GB" w:eastAsia="de-DE"/>
    </w:rPr>
  </w:style>
  <w:style w:type="paragraph" w:customStyle="1" w:styleId="000Introduction">
    <w:name w:val="000 – Introduction"/>
    <w:next w:val="000Copy"/>
    <w:autoRedefine/>
    <w:qFormat/>
    <w:rsid w:val="00D852E6"/>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9A3611"/>
    <w:pPr>
      <w:suppressAutoHyphens/>
      <w:spacing w:after="0" w:line="300" w:lineRule="exact"/>
    </w:pPr>
    <w:rPr>
      <w:rFonts w:ascii="Audi Type" w:eastAsia="Audi Type" w:hAnsi="Audi Type" w:cs="Audi Type"/>
      <w:b/>
      <w:bCs/>
      <w:color w:val="000000" w:themeColor="text1"/>
      <w:sz w:val="20"/>
      <w:szCs w:val="20"/>
      <w:lang w:val="en-GB" w:eastAsia="de-DE"/>
    </w:rPr>
  </w:style>
  <w:style w:type="paragraph" w:customStyle="1" w:styleId="000Verbrauchsangaben">
    <w:name w:val="000 – Verbrauchsangaben"/>
    <w:autoRedefine/>
    <w:qFormat/>
    <w:rsid w:val="000A1AA0"/>
    <w:pPr>
      <w:suppressAutoHyphens/>
      <w:bidi/>
      <w:spacing w:before="120" w:after="0" w:line="240" w:lineRule="auto"/>
    </w:pPr>
    <w:rPr>
      <w:rFonts w:ascii="Audi Type" w:eastAsia="Times New Roman" w:hAnsi="Audi Type" w:cs="GE SS Text Light"/>
      <w:color w:val="000000"/>
      <w:sz w:val="20"/>
      <w:szCs w:val="20"/>
      <w:lang w:val="en-GB" w:eastAsia="de-DE"/>
    </w:rPr>
  </w:style>
  <w:style w:type="paragraph" w:customStyle="1" w:styleId="000Copy">
    <w:name w:val="000 – Copy"/>
    <w:autoRedefine/>
    <w:qFormat/>
    <w:rsid w:val="009E0AB6"/>
    <w:pPr>
      <w:widowControl w:val="0"/>
      <w:suppressAutoHyphens/>
      <w:spacing w:before="120" w:after="0" w:line="300" w:lineRule="exact"/>
    </w:pPr>
    <w:rPr>
      <w:rFonts w:ascii="Audi Type" w:eastAsia="Times New Roman" w:hAnsi="Audi Type" w:cs="Times New Roman"/>
      <w:color w:val="000000" w:themeColor="text1"/>
      <w:sz w:val="20"/>
      <w:szCs w:val="20"/>
      <w:lang w:val="en-GB" w:eastAsia="de-DE"/>
    </w:rPr>
  </w:style>
  <w:style w:type="paragraph" w:customStyle="1" w:styleId="000Bulletpoint">
    <w:name w:val="000 – Bulletpoint"/>
    <w:autoRedefine/>
    <w:qFormat/>
    <w:rsid w:val="00867C94"/>
    <w:pPr>
      <w:bidi/>
      <w:spacing w:before="240" w:after="0" w:line="240" w:lineRule="auto"/>
      <w:ind w:right="-22"/>
    </w:pPr>
    <w:rPr>
      <w:rFonts w:ascii="Audi Type" w:eastAsia="Times New Roman" w:hAnsi="Audi Type" w:cs="GE SS Text Light"/>
      <w:b/>
      <w:bCs/>
      <w:color w:val="000000" w:themeColor="text1"/>
      <w:kern w:val="2"/>
      <w:lang w:val="en-GB" w:eastAsia="de-DE"/>
    </w:rPr>
  </w:style>
  <w:style w:type="paragraph" w:customStyle="1" w:styleId="000Link">
    <w:name w:val="000 – Link"/>
    <w:basedOn w:val="000H2"/>
    <w:autoRedefine/>
    <w:qFormat/>
    <w:rsid w:val="00B62B6B"/>
    <w:pPr>
      <w:suppressAutoHyphens/>
      <w:spacing w:before="120" w:line="240" w:lineRule="exact"/>
    </w:pPr>
    <w:rPr>
      <w:rFonts w:ascii="Audi Type" w:hAnsi="Audi Type" w:cs="Times New Roman"/>
      <w:b w:val="0"/>
      <w:bCs/>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character" w:styleId="UnresolvedMention">
    <w:name w:val="Unresolved Mention"/>
    <w:basedOn w:val="DefaultParagraphFont"/>
    <w:uiPriority w:val="99"/>
    <w:semiHidden/>
    <w:unhideWhenUsed/>
    <w:rsid w:val="004C6578"/>
    <w:rPr>
      <w:color w:val="605E5C"/>
      <w:shd w:val="clear" w:color="auto" w:fill="E1DFDD"/>
    </w:rPr>
  </w:style>
  <w:style w:type="character" w:styleId="CommentReference">
    <w:name w:val="annotation reference"/>
    <w:basedOn w:val="DefaultParagraphFont"/>
    <w:uiPriority w:val="99"/>
    <w:semiHidden/>
    <w:unhideWhenUsed/>
    <w:rsid w:val="006B74CC"/>
    <w:rPr>
      <w:sz w:val="16"/>
      <w:szCs w:val="16"/>
    </w:rPr>
  </w:style>
  <w:style w:type="paragraph" w:styleId="CommentText">
    <w:name w:val="annotation text"/>
    <w:basedOn w:val="Normal"/>
    <w:link w:val="CommentTextChar"/>
    <w:uiPriority w:val="99"/>
    <w:unhideWhenUsed/>
    <w:rsid w:val="006B74CC"/>
    <w:pPr>
      <w:spacing w:line="240" w:lineRule="auto"/>
    </w:pPr>
    <w:rPr>
      <w:sz w:val="20"/>
      <w:szCs w:val="20"/>
    </w:rPr>
  </w:style>
  <w:style w:type="character" w:customStyle="1" w:styleId="CommentTextChar">
    <w:name w:val="Comment Text Char"/>
    <w:basedOn w:val="DefaultParagraphFont"/>
    <w:link w:val="CommentText"/>
    <w:uiPriority w:val="99"/>
    <w:rsid w:val="006B74CC"/>
    <w:rPr>
      <w:sz w:val="20"/>
      <w:szCs w:val="20"/>
    </w:rPr>
  </w:style>
  <w:style w:type="paragraph" w:styleId="CommentSubject">
    <w:name w:val="annotation subject"/>
    <w:basedOn w:val="CommentText"/>
    <w:next w:val="CommentText"/>
    <w:link w:val="CommentSubjectChar"/>
    <w:uiPriority w:val="99"/>
    <w:semiHidden/>
    <w:unhideWhenUsed/>
    <w:rsid w:val="006B74CC"/>
    <w:rPr>
      <w:b/>
      <w:bCs/>
    </w:rPr>
  </w:style>
  <w:style w:type="character" w:customStyle="1" w:styleId="CommentSubjectChar">
    <w:name w:val="Comment Subject Char"/>
    <w:basedOn w:val="CommentTextChar"/>
    <w:link w:val="CommentSubject"/>
    <w:uiPriority w:val="99"/>
    <w:semiHidden/>
    <w:rsid w:val="006B74CC"/>
    <w:rPr>
      <w:b/>
      <w:bCs/>
      <w:sz w:val="20"/>
      <w:szCs w:val="20"/>
    </w:rPr>
  </w:style>
  <w:style w:type="paragraph" w:styleId="Revision">
    <w:name w:val="Revision"/>
    <w:hidden/>
    <w:uiPriority w:val="99"/>
    <w:semiHidden/>
    <w:rsid w:val="00642D38"/>
    <w:pPr>
      <w:spacing w:after="0" w:line="240" w:lineRule="auto"/>
    </w:pPr>
  </w:style>
  <w:style w:type="paragraph" w:styleId="ListParagraph">
    <w:name w:val="List Paragraph"/>
    <w:basedOn w:val="Normal"/>
    <w:uiPriority w:val="34"/>
    <w:qFormat/>
    <w:rsid w:val="00934ACD"/>
    <w:pPr>
      <w:ind w:left="720"/>
      <w:contextualSpacing/>
    </w:pPr>
  </w:style>
  <w:style w:type="character" w:styleId="FollowedHyperlink">
    <w:name w:val="FollowedHyperlink"/>
    <w:basedOn w:val="DefaultParagraphFont"/>
    <w:uiPriority w:val="99"/>
    <w:semiHidden/>
    <w:unhideWhenUsed/>
    <w:rsid w:val="00E74F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58523">
      <w:bodyDiv w:val="1"/>
      <w:marLeft w:val="0"/>
      <w:marRight w:val="0"/>
      <w:marTop w:val="0"/>
      <w:marBottom w:val="0"/>
      <w:divBdr>
        <w:top w:val="none" w:sz="0" w:space="0" w:color="auto"/>
        <w:left w:val="none" w:sz="0" w:space="0" w:color="auto"/>
        <w:bottom w:val="none" w:sz="0" w:space="0" w:color="auto"/>
        <w:right w:val="none" w:sz="0" w:space="0" w:color="auto"/>
      </w:divBdr>
    </w:div>
    <w:div w:id="52244329">
      <w:bodyDiv w:val="1"/>
      <w:marLeft w:val="0"/>
      <w:marRight w:val="0"/>
      <w:marTop w:val="0"/>
      <w:marBottom w:val="0"/>
      <w:divBdr>
        <w:top w:val="none" w:sz="0" w:space="0" w:color="auto"/>
        <w:left w:val="none" w:sz="0" w:space="0" w:color="auto"/>
        <w:bottom w:val="none" w:sz="0" w:space="0" w:color="auto"/>
        <w:right w:val="none" w:sz="0" w:space="0" w:color="auto"/>
      </w:divBdr>
    </w:div>
    <w:div w:id="101806087">
      <w:bodyDiv w:val="1"/>
      <w:marLeft w:val="0"/>
      <w:marRight w:val="0"/>
      <w:marTop w:val="0"/>
      <w:marBottom w:val="0"/>
      <w:divBdr>
        <w:top w:val="none" w:sz="0" w:space="0" w:color="auto"/>
        <w:left w:val="none" w:sz="0" w:space="0" w:color="auto"/>
        <w:bottom w:val="none" w:sz="0" w:space="0" w:color="auto"/>
        <w:right w:val="none" w:sz="0" w:space="0" w:color="auto"/>
      </w:divBdr>
    </w:div>
    <w:div w:id="165871711">
      <w:bodyDiv w:val="1"/>
      <w:marLeft w:val="0"/>
      <w:marRight w:val="0"/>
      <w:marTop w:val="0"/>
      <w:marBottom w:val="0"/>
      <w:divBdr>
        <w:top w:val="none" w:sz="0" w:space="0" w:color="auto"/>
        <w:left w:val="none" w:sz="0" w:space="0" w:color="auto"/>
        <w:bottom w:val="none" w:sz="0" w:space="0" w:color="auto"/>
        <w:right w:val="none" w:sz="0" w:space="0" w:color="auto"/>
      </w:divBdr>
    </w:div>
    <w:div w:id="333387341">
      <w:bodyDiv w:val="1"/>
      <w:marLeft w:val="0"/>
      <w:marRight w:val="0"/>
      <w:marTop w:val="0"/>
      <w:marBottom w:val="0"/>
      <w:divBdr>
        <w:top w:val="none" w:sz="0" w:space="0" w:color="auto"/>
        <w:left w:val="none" w:sz="0" w:space="0" w:color="auto"/>
        <w:bottom w:val="none" w:sz="0" w:space="0" w:color="auto"/>
        <w:right w:val="none" w:sz="0" w:space="0" w:color="auto"/>
      </w:divBdr>
    </w:div>
    <w:div w:id="456262686">
      <w:bodyDiv w:val="1"/>
      <w:marLeft w:val="0"/>
      <w:marRight w:val="0"/>
      <w:marTop w:val="0"/>
      <w:marBottom w:val="0"/>
      <w:divBdr>
        <w:top w:val="none" w:sz="0" w:space="0" w:color="auto"/>
        <w:left w:val="none" w:sz="0" w:space="0" w:color="auto"/>
        <w:bottom w:val="none" w:sz="0" w:space="0" w:color="auto"/>
        <w:right w:val="none" w:sz="0" w:space="0" w:color="auto"/>
      </w:divBdr>
    </w:div>
    <w:div w:id="808087320">
      <w:bodyDiv w:val="1"/>
      <w:marLeft w:val="0"/>
      <w:marRight w:val="0"/>
      <w:marTop w:val="0"/>
      <w:marBottom w:val="0"/>
      <w:divBdr>
        <w:top w:val="none" w:sz="0" w:space="0" w:color="auto"/>
        <w:left w:val="none" w:sz="0" w:space="0" w:color="auto"/>
        <w:bottom w:val="none" w:sz="0" w:space="0" w:color="auto"/>
        <w:right w:val="none" w:sz="0" w:space="0" w:color="auto"/>
      </w:divBdr>
    </w:div>
    <w:div w:id="942688395">
      <w:bodyDiv w:val="1"/>
      <w:marLeft w:val="0"/>
      <w:marRight w:val="0"/>
      <w:marTop w:val="0"/>
      <w:marBottom w:val="0"/>
      <w:divBdr>
        <w:top w:val="none" w:sz="0" w:space="0" w:color="auto"/>
        <w:left w:val="none" w:sz="0" w:space="0" w:color="auto"/>
        <w:bottom w:val="none" w:sz="0" w:space="0" w:color="auto"/>
        <w:right w:val="none" w:sz="0" w:space="0" w:color="auto"/>
      </w:divBdr>
    </w:div>
    <w:div w:id="1038432893">
      <w:bodyDiv w:val="1"/>
      <w:marLeft w:val="0"/>
      <w:marRight w:val="0"/>
      <w:marTop w:val="0"/>
      <w:marBottom w:val="0"/>
      <w:divBdr>
        <w:top w:val="none" w:sz="0" w:space="0" w:color="auto"/>
        <w:left w:val="none" w:sz="0" w:space="0" w:color="auto"/>
        <w:bottom w:val="none" w:sz="0" w:space="0" w:color="auto"/>
        <w:right w:val="none" w:sz="0" w:space="0" w:color="auto"/>
      </w:divBdr>
    </w:div>
    <w:div w:id="1038776392">
      <w:bodyDiv w:val="1"/>
      <w:marLeft w:val="0"/>
      <w:marRight w:val="0"/>
      <w:marTop w:val="0"/>
      <w:marBottom w:val="0"/>
      <w:divBdr>
        <w:top w:val="none" w:sz="0" w:space="0" w:color="auto"/>
        <w:left w:val="none" w:sz="0" w:space="0" w:color="auto"/>
        <w:bottom w:val="none" w:sz="0" w:space="0" w:color="auto"/>
        <w:right w:val="none" w:sz="0" w:space="0" w:color="auto"/>
      </w:divBdr>
    </w:div>
    <w:div w:id="1176964577">
      <w:bodyDiv w:val="1"/>
      <w:marLeft w:val="0"/>
      <w:marRight w:val="0"/>
      <w:marTop w:val="0"/>
      <w:marBottom w:val="0"/>
      <w:divBdr>
        <w:top w:val="none" w:sz="0" w:space="0" w:color="auto"/>
        <w:left w:val="none" w:sz="0" w:space="0" w:color="auto"/>
        <w:bottom w:val="none" w:sz="0" w:space="0" w:color="auto"/>
        <w:right w:val="none" w:sz="0" w:space="0" w:color="auto"/>
      </w:divBdr>
    </w:div>
    <w:div w:id="1243954603">
      <w:bodyDiv w:val="1"/>
      <w:marLeft w:val="0"/>
      <w:marRight w:val="0"/>
      <w:marTop w:val="0"/>
      <w:marBottom w:val="0"/>
      <w:divBdr>
        <w:top w:val="none" w:sz="0" w:space="0" w:color="auto"/>
        <w:left w:val="none" w:sz="0" w:space="0" w:color="auto"/>
        <w:bottom w:val="none" w:sz="0" w:space="0" w:color="auto"/>
        <w:right w:val="none" w:sz="0" w:space="0" w:color="auto"/>
      </w:divBdr>
    </w:div>
    <w:div w:id="1413042955">
      <w:bodyDiv w:val="1"/>
      <w:marLeft w:val="0"/>
      <w:marRight w:val="0"/>
      <w:marTop w:val="0"/>
      <w:marBottom w:val="0"/>
      <w:divBdr>
        <w:top w:val="none" w:sz="0" w:space="0" w:color="auto"/>
        <w:left w:val="none" w:sz="0" w:space="0" w:color="auto"/>
        <w:bottom w:val="none" w:sz="0" w:space="0" w:color="auto"/>
        <w:right w:val="none" w:sz="0" w:space="0" w:color="auto"/>
      </w:divBdr>
    </w:div>
    <w:div w:id="1503206254">
      <w:bodyDiv w:val="1"/>
      <w:marLeft w:val="0"/>
      <w:marRight w:val="0"/>
      <w:marTop w:val="0"/>
      <w:marBottom w:val="0"/>
      <w:divBdr>
        <w:top w:val="none" w:sz="0" w:space="0" w:color="auto"/>
        <w:left w:val="none" w:sz="0" w:space="0" w:color="auto"/>
        <w:bottom w:val="none" w:sz="0" w:space="0" w:color="auto"/>
        <w:right w:val="none" w:sz="0" w:space="0" w:color="auto"/>
      </w:divBdr>
    </w:div>
    <w:div w:id="1506088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1.jp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4.jpg"/><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news.audimiddleeast.com/en/"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maryna.slichna@vwgme.com" TargetMode="External"/><Relationship Id="rId20" Type="http://schemas.openxmlformats.org/officeDocument/2006/relationships/image" Target="media/image3.jp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https://news.audimiddleeast.com" TargetMode="External"/><Relationship Id="rId5" Type="http://schemas.openxmlformats.org/officeDocument/2006/relationships/numbering" Target="numbering.xml"/><Relationship Id="rId15" Type="http://schemas.openxmlformats.org/officeDocument/2006/relationships/hyperlink" Target="http://www.audi-me.com" TargetMode="External"/><Relationship Id="rId23" Type="http://schemas.openxmlformats.org/officeDocument/2006/relationships/hyperlink" Target="https://www.audi-me.com" TargetMode="Externa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2.jpg"/><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mailto:AudiMiddleEastPR@wearetheromans.com" TargetMode="External"/><Relationship Id="rId27" Type="http://schemas.openxmlformats.org/officeDocument/2006/relationships/fontTable" Target="fontTable.xml"/><Relationship Id="rId30" Type="http://schemas.microsoft.com/office/2020/10/relationships/intelligence" Target="intelligence2.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f6fe7ca4-3507-4908-ada6-1d74f077e6e9">
      <Value>3</Value>
    </TaxCatchAll>
    <lcf76f155ced4ddcb4097134ff3c332f xmlns="1cd54f88-af42-4357-9c17-d034c19047ac">
      <Terms xmlns="http://schemas.microsoft.com/office/infopath/2007/PartnerControls"/>
    </lcf76f155ced4ddcb4097134ff3c332f>
    <_ip_UnifiedCompliancePolicyUIAction xmlns="http://schemas.microsoft.com/sharepoint/v3" xsi:nil="true"/>
    <IconOverlay xmlns="http://schemas.microsoft.com/sharepoint/v4" xsi:nil="true"/>
    <_ip_UnifiedCompliancePolicyProperties xmlns="http://schemas.microsoft.com/sharepoint/v3" xsi:nil="true"/>
    <d59aa783591a4dab9d2157a88585712e xmlns="f6fe7ca4-3507-4908-ada6-1d74f077e6e9">
      <Terms xmlns="http://schemas.microsoft.com/office/infopath/2007/PartnerControls"/>
    </d59aa783591a4dab9d2157a88585712e>
    <RevIMDocumentOwner xmlns="f6fe7ca4-3507-4908-ada6-1d74f077e6e9">
      <UserInfo>
        <DisplayName/>
        <AccountId xsi:nil="true"/>
        <AccountType/>
      </UserInfo>
    </RevIMDocumentOwner>
    <i0f84bba906045b4af568ee102a52dcb xmlns="f6fe7ca4-3507-4908-ada6-1d74f077e6e9">
      <Terms xmlns="http://schemas.microsoft.com/office/infopath/2007/PartnerControls">
        <TermInfo xmlns="http://schemas.microsoft.com/office/infopath/2007/PartnerControls">
          <TermName xmlns="http://schemas.microsoft.com/office/infopath/2007/PartnerControls">2.2 Business documents</TermName>
          <TermId xmlns="http://schemas.microsoft.com/office/infopath/2007/PartnerControls">42ddb057-2b2d-4681-bf4e-cf7502f90d53</TermId>
        </TermInfo>
      </Terms>
    </i0f84bba906045b4af568ee102a52dcb>
    <RevIMComments xmlns="f6fe7ca4-3507-4908-ada6-1d74f077e6e9" xsi:nil="true"/>
    <RevIMDeletionDate xmlns="f6fe7ca4-3507-4908-ada6-1d74f077e6e9">2032-04-29T06:46:51+00:00</RevIMDeletionDate>
    <RevIMEventDate xmlns="f6fe7ca4-3507-4908-ada6-1d74f077e6e9" xsi:nil="true"/>
    <RevIMExtends xmlns="f6fe7ca4-3507-4908-ada6-1d74f077e6e9">{"Locked":null,"LockedBy":null,"UnLocked":null,"UnLockedBy":null,"Classified":"2025-04-29T06:49:54.261Z","KSUClass":"42ddb057-2b2d-4681-bf4e-cf7502f90d53","Reclassified":null,"ReclassifiedBy":null,"EDReclassified":null,"EDReclassifiedBy":null,"EventCreated":null,"EventModified":null,"EventDeleted":null,"EventCreatedBy":null,"EventModifiedBy":null,"EventDeletedBy":null,"Moved":null,"MovedBy":null,"MovedFrom":null}</RevIMExtend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A5964455EA45B458F75D2C73AF72037" ma:contentTypeVersion="28" ma:contentTypeDescription="Create a new document." ma:contentTypeScope="" ma:versionID="e2d71bc982b8dab1507a8a349cb3c30d">
  <xsd:schema xmlns:xsd="http://www.w3.org/2001/XMLSchema" xmlns:xs="http://www.w3.org/2001/XMLSchema" xmlns:p="http://schemas.microsoft.com/office/2006/metadata/properties" xmlns:ns1="http://schemas.microsoft.com/sharepoint/v3" xmlns:ns2="f6fe7ca4-3507-4908-ada6-1d74f077e6e9" xmlns:ns3="1cd54f88-af42-4357-9c17-d034c19047ac" xmlns:ns4="http://schemas.microsoft.com/sharepoint/v4" targetNamespace="http://schemas.microsoft.com/office/2006/metadata/properties" ma:root="true" ma:fieldsID="297945fb806173df72b140c23a3eabfa" ns1:_="" ns2:_="" ns3:_="" ns4:_="">
    <xsd:import namespace="http://schemas.microsoft.com/sharepoint/v3"/>
    <xsd:import namespace="f6fe7ca4-3507-4908-ada6-1d74f077e6e9"/>
    <xsd:import namespace="1cd54f88-af42-4357-9c17-d034c19047ac"/>
    <xsd:import namespace="http://schemas.microsoft.com/sharepoint/v4"/>
    <xsd:element name="properties">
      <xsd:complexType>
        <xsd:sequence>
          <xsd:element name="documentManagement">
            <xsd:complexType>
              <xsd:all>
                <xsd:element ref="ns2:d59aa783591a4dab9d2157a88585712e" minOccurs="0"/>
                <xsd:element ref="ns2:TaxCatchAll" minOccurs="0"/>
                <xsd:element ref="ns2:TaxCatchAllLabel" minOccurs="0"/>
                <xsd:element ref="ns2:i0f84bba906045b4af568ee102a52dcb" minOccurs="0"/>
                <xsd:element ref="ns2:RevIMDeletionDate" minOccurs="0"/>
                <xsd:element ref="ns2:RevIMEventDate" minOccurs="0"/>
                <xsd:element ref="ns2:RevIMComments" minOccurs="0"/>
                <xsd:element ref="ns2:RevIMDocumentOwner" minOccurs="0"/>
                <xsd:element ref="ns2:RevIMExtend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2:SharedWithUsers" minOccurs="0"/>
                <xsd:element ref="ns2:SharedWithDetails" minOccurs="0"/>
                <xsd:element ref="ns1:_ip_UnifiedCompliancePolicyProperties" minOccurs="0"/>
                <xsd:element ref="ns1:_ip_UnifiedCompliancePolicyUIAction" minOccurs="0"/>
                <xsd:element ref="ns3:MediaServiceObjectDetectorVersions" minOccurs="0"/>
                <xsd:element ref="ns4:IconOverlay" minOccurs="0"/>
                <xsd:element ref="ns1:_vti_ItemDeclaredRecord" minOccurs="0"/>
                <xsd:element ref="ns1:_vti_ItemHoldRecordStatu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1" nillable="true" ma:displayName="Unified Compliance Policy Properties" ma:hidden="true" ma:internalName="_ip_UnifiedCompliancePolicyProperties">
      <xsd:simpleType>
        <xsd:restriction base="dms:Note"/>
      </xsd:simpleType>
    </xsd:element>
    <xsd:element name="_ip_UnifiedCompliancePolicyUIAction" ma:index="32" nillable="true" ma:displayName="Unified Compliance Policy UI Action" ma:hidden="true" ma:internalName="_ip_UnifiedCompliancePolicyUIAction">
      <xsd:simpleType>
        <xsd:restriction base="dms:Text"/>
      </xsd:simpleType>
    </xsd:element>
    <xsd:element name="_vti_ItemDeclaredRecord" ma:index="35" nillable="true" ma:displayName="Declared Record" ma:hidden="true" ma:internalName="_vti_ItemDeclaredRecord" ma:readOnly="true">
      <xsd:simpleType>
        <xsd:restriction base="dms:DateTime"/>
      </xsd:simpleType>
    </xsd:element>
    <xsd:element name="_vti_ItemHoldRecordStatus" ma:index="36"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6fe7ca4-3507-4908-ada6-1d74f077e6e9" elementFormDefault="qualified">
    <xsd:import namespace="http://schemas.microsoft.com/office/2006/documentManagement/types"/>
    <xsd:import namespace="http://schemas.microsoft.com/office/infopath/2007/PartnerControls"/>
    <xsd:element name="d59aa783591a4dab9d2157a88585712e" ma:index="8" nillable="true" ma:taxonomy="true" ma:internalName="d59aa783591a4dab9d2157a88585712e" ma:taxonomyFieldName="LegalHoldTag" ma:displayName="LegalHold" ma:fieldId="{d59aa783-591a-4dab-9d21-57a88585712e}" ma:taxonomyMulti="true" ma:sspId="d35d9ec1-ff0e-4daf-94ff-594c76aa1822" ma:termSetId="1d36a6df-4193-45ed-b3bc-3ba9643c5e0d"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d67fc118-9c1c-44df-8bed-713039b283e0}" ma:internalName="TaxCatchAll" ma:showField="CatchAllData"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d67fc118-9c1c-44df-8bed-713039b283e0}" ma:internalName="TaxCatchAllLabel" ma:readOnly="true" ma:showField="CatchAllDataLabel"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i0f84bba906045b4af568ee102a52dcb" ma:index="13" nillable="true" ma:taxonomy="true" ma:internalName="i0f84bba906045b4af568ee102a52dcb" ma:taxonomyFieldName="RevIMBCS" ma:displayName="CSD Class" ma:readOnly="true" ma:default="3;#2.2 Business documents|42ddb057-2b2d-4681-bf4e-cf7502f90d53" ma:fieldId="{20f84bba-9060-45b4-af56-8ee102a52dcb}" ma:sspId="d35d9ec1-ff0e-4daf-94ff-594c76aa1822" ma:termSetId="83f400d6-6f53-40a3-8fd2-b80b61df545c" ma:anchorId="00000000-0000-0000-0000-000000000000" ma:open="false" ma:isKeyword="false">
      <xsd:complexType>
        <xsd:sequence>
          <xsd:element ref="pc:Terms" minOccurs="0" maxOccurs="1"/>
        </xsd:sequence>
      </xsd:complexType>
    </xsd:element>
    <xsd:element name="RevIMDeletionDate" ma:index="14" nillable="true" ma:displayName="Deletion Date" ma:description="Deletion Date" ma:format="DateOnly" ma:internalName="RevIMDeletionDate" ma:readOnly="true">
      <xsd:simpleType>
        <xsd:restriction base="dms:DateTime"/>
      </xsd:simpleType>
    </xsd:element>
    <xsd:element name="RevIMEventDate" ma:index="15" nillable="true" ma:displayName="Event Date" ma:description="Event Date" ma:format="DateOnly" ma:internalName="RevIMEventDate" ma:readOnly="true">
      <xsd:simpleType>
        <xsd:restriction base="dms:DateTime"/>
      </xsd:simpleType>
    </xsd:element>
    <xsd:element name="RevIMComments" ma:index="16" nillable="true" ma:displayName="Event Comment" ma:internalName="RevIMComments" ma:readOnly="true">
      <xsd:simpleType>
        <xsd:restriction base="dms:Note">
          <xsd:maxLength value="255"/>
        </xsd:restriction>
      </xsd:simpleType>
    </xsd:element>
    <xsd:element name="RevIMDocumentOwner" ma:index="17" nillable="true" ma:displayName="Document Owner" ma:list="UserInfo" ma:internalName="RevIMDocument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MExtends" ma:index="18" nillable="true" ma:displayName="RevIMExtends" ma:hidden="true" ma:internalName="RevIMExtends" ma:readOnly="true">
      <xsd:simpleType>
        <xsd:restriction base="dms:Note"/>
      </xsd:simpleType>
    </xsd:element>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d54f88-af42-4357-9c17-d034c19047a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35d9ec1-ff0e-4daf-94ff-594c76aa1822"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Location" ma:index="28" nillable="true" ma:displayName="Location" ma:description="" ma:indexed="true" ma:internalName="MediaServiceLocation" ma:readOnly="true">
      <xsd:simpleType>
        <xsd:restriction base="dms:Text"/>
      </xsd:simpleType>
    </xsd:element>
    <xsd:element name="MediaServiceObjectDetectorVersions" ma:index="3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7" nillable="true" ma:displayName="MediaServiceSearchProperties" ma:hidden="true" ma:internalName="MediaServiceSearchProperties" ma:readOnly="true">
      <xsd:simpleType>
        <xsd:restriction base="dms:Note"/>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customXml/itemProps2.xml><?xml version="1.0" encoding="utf-8"?>
<ds:datastoreItem xmlns:ds="http://schemas.openxmlformats.org/officeDocument/2006/customXml" ds:itemID="{398D7F24-51B4-4758-9E3E-96228041BEF4}">
  <ds:schemaRefs>
    <ds:schemaRef ds:uri="http://schemas.microsoft.com/office/2006/metadata/properties"/>
    <ds:schemaRef ds:uri="http://schemas.microsoft.com/office/infopath/2007/PartnerControls"/>
    <ds:schemaRef ds:uri="f6fe7ca4-3507-4908-ada6-1d74f077e6e9"/>
    <ds:schemaRef ds:uri="1cd54f88-af42-4357-9c17-d034c19047ac"/>
    <ds:schemaRef ds:uri="http://schemas.microsoft.com/sharepoint/v3"/>
    <ds:schemaRef ds:uri="http://schemas.microsoft.com/sharepoint/v4"/>
  </ds:schemaRefs>
</ds:datastoreItem>
</file>

<file path=customXml/itemProps3.xml><?xml version="1.0" encoding="utf-8"?>
<ds:datastoreItem xmlns:ds="http://schemas.openxmlformats.org/officeDocument/2006/customXml" ds:itemID="{CE9B9901-BB3E-4A71-A781-754DD64582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fe7ca4-3507-4908-ada6-1d74f077e6e9"/>
    <ds:schemaRef ds:uri="1cd54f88-af42-4357-9c17-d034c19047ac"/>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E11588-54D9-4074-B496-F8BD002C27D1}">
  <ds:schemaRefs>
    <ds:schemaRef ds:uri="http://schemas.microsoft.com/sharepoint/v3/contenttype/forms"/>
  </ds:schemaRefs>
</ds:datastoreItem>
</file>

<file path=docMetadata/LabelInfo.xml><?xml version="1.0" encoding="utf-8"?>
<clbl:labelList xmlns:clbl="http://schemas.microsoft.com/office/2020/mipLabelMetadata">
  <clbl:label id="{a6b84135-ab90-4b03-a415-784f8f15a7f1}" enabled="1" method="Privileged" siteId="{2882be50-2012-4d88-ac86-544124e120c8}"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Pages>
  <Words>938</Words>
  <Characters>5348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Volkswagen AG</Company>
  <LinksUpToDate>false</LinksUpToDate>
  <CharactersWithSpaces>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Mira Salameh</cp:lastModifiedBy>
  <cp:revision>2</cp:revision>
  <dcterms:created xsi:type="dcterms:W3CDTF">2025-05-13T12:55:00Z</dcterms:created>
  <dcterms:modified xsi:type="dcterms:W3CDTF">2025-05-13T12:55:00Z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0x010100FA5964455EA45B458F75D2C73AF72037</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